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ABE46" w14:textId="6981E54B" w:rsidR="008513D6" w:rsidRPr="00506E07" w:rsidRDefault="008513D6" w:rsidP="008513D6">
      <w:pPr>
        <w:spacing w:after="200"/>
        <w:rPr>
          <w:rFonts w:ascii="Times New Roman" w:eastAsia="Cambria" w:hAnsi="Times New Roman" w:cs="Times New Roman"/>
          <w:b/>
        </w:rPr>
      </w:pPr>
      <w:r w:rsidRPr="00506E07">
        <w:rPr>
          <w:rFonts w:ascii="Times New Roman" w:eastAsia="Cambria" w:hAnsi="Times New Roman" w:cs="Times New Roman"/>
          <w:b/>
        </w:rPr>
        <w:t xml:space="preserve">PI Name: </w:t>
      </w:r>
      <w:r w:rsidRPr="00506E07">
        <w:rPr>
          <w:rFonts w:ascii="Times New Roman" w:eastAsia="Cambria" w:hAnsi="Times New Roman" w:cs="Times New Roman"/>
        </w:rPr>
        <w:t>Roberto Leon</w:t>
      </w:r>
    </w:p>
    <w:p w14:paraId="7A92764B" w14:textId="1CEA1651" w:rsidR="008513D6" w:rsidRPr="00506E07" w:rsidRDefault="008513D6" w:rsidP="008513D6">
      <w:pPr>
        <w:spacing w:after="200"/>
        <w:rPr>
          <w:rFonts w:ascii="Times New Roman" w:eastAsia="Cambria" w:hAnsi="Times New Roman" w:cs="Times New Roman"/>
        </w:rPr>
      </w:pPr>
      <w:r w:rsidRPr="00506E07">
        <w:rPr>
          <w:rFonts w:ascii="Times New Roman" w:eastAsia="Cambria" w:hAnsi="Times New Roman" w:cs="Times New Roman"/>
          <w:b/>
        </w:rPr>
        <w:t>Science Education Title</w:t>
      </w:r>
      <w:r w:rsidRPr="00506E07">
        <w:rPr>
          <w:rFonts w:ascii="Times New Roman" w:eastAsia="Cambria" w:hAnsi="Times New Roman" w:cs="Times New Roman"/>
        </w:rPr>
        <w:t xml:space="preserve">: </w:t>
      </w:r>
      <w:r w:rsidR="003908CC" w:rsidRPr="00506E07">
        <w:rPr>
          <w:rFonts w:ascii="Times New Roman" w:eastAsia="Cambria" w:hAnsi="Times New Roman" w:cs="Times New Roman"/>
        </w:rPr>
        <w:t>Tests on Fres</w:t>
      </w:r>
      <w:r w:rsidR="008A0394" w:rsidRPr="00506E07">
        <w:rPr>
          <w:rFonts w:ascii="Times New Roman" w:eastAsia="Cambria" w:hAnsi="Times New Roman" w:cs="Times New Roman"/>
        </w:rPr>
        <w:t>h Concrete</w:t>
      </w:r>
    </w:p>
    <w:p w14:paraId="5FD1068B" w14:textId="77777777" w:rsidR="008513D6" w:rsidRPr="00506E07" w:rsidRDefault="008513D6" w:rsidP="008513D6">
      <w:pPr>
        <w:spacing w:after="200"/>
        <w:rPr>
          <w:rFonts w:ascii="Times New Roman" w:eastAsia="Cambria" w:hAnsi="Times New Roman" w:cs="Times New Roman"/>
        </w:rPr>
      </w:pPr>
      <w:r w:rsidRPr="00506E07">
        <w:rPr>
          <w:rFonts w:ascii="Times New Roman" w:eastAsia="Cambria" w:hAnsi="Times New Roman" w:cs="Times New Roman"/>
          <w:b/>
        </w:rPr>
        <w:t>Overview:</w:t>
      </w:r>
    </w:p>
    <w:p w14:paraId="1C49D510" w14:textId="33A76825" w:rsidR="0081502F" w:rsidRPr="00506E07" w:rsidRDefault="005E0461" w:rsidP="0028504D">
      <w:pPr>
        <w:spacing w:before="0" w:after="0"/>
        <w:jc w:val="both"/>
        <w:rPr>
          <w:rFonts w:ascii="Times New Roman" w:eastAsia="Times New Roman" w:hAnsi="Times New Roman" w:cs="Times New Roman"/>
          <w:lang w:eastAsia="ko-KR"/>
        </w:rPr>
      </w:pPr>
      <w:r w:rsidRPr="00506E07">
        <w:rPr>
          <w:rFonts w:ascii="Times New Roman" w:eastAsia="Times New Roman" w:hAnsi="Times New Roman" w:cs="Times New Roman"/>
          <w:lang w:eastAsia="ko-KR"/>
        </w:rPr>
        <w:t xml:space="preserve">Concrete is one of the most common construction materials and </w:t>
      </w:r>
      <w:r w:rsidR="0089560C" w:rsidRPr="00506E07">
        <w:rPr>
          <w:rFonts w:ascii="Times New Roman" w:eastAsia="Times New Roman" w:hAnsi="Times New Roman" w:cs="Times New Roman"/>
          <w:lang w:eastAsia="ko-KR"/>
        </w:rPr>
        <w:t>consists</w:t>
      </w:r>
      <w:r w:rsidRPr="00506E07">
        <w:rPr>
          <w:rFonts w:ascii="Times New Roman" w:eastAsia="Times New Roman" w:hAnsi="Times New Roman" w:cs="Times New Roman"/>
          <w:lang w:eastAsia="ko-KR"/>
        </w:rPr>
        <w:t xml:space="preserve"> of two phases: the mortar phase</w:t>
      </w:r>
      <w:r w:rsidR="0089560C" w:rsidRPr="00506E07">
        <w:rPr>
          <w:rFonts w:ascii="Times New Roman" w:eastAsia="Times New Roman" w:hAnsi="Times New Roman" w:cs="Times New Roman"/>
          <w:lang w:eastAsia="ko-KR"/>
        </w:rPr>
        <w:t>,</w:t>
      </w:r>
      <w:r w:rsidRPr="00506E07">
        <w:rPr>
          <w:rFonts w:ascii="Times New Roman" w:eastAsia="Times New Roman" w:hAnsi="Times New Roman" w:cs="Times New Roman"/>
          <w:lang w:eastAsia="ko-KR"/>
        </w:rPr>
        <w:t xml:space="preserve"> </w:t>
      </w:r>
      <w:r w:rsidR="0089560C" w:rsidRPr="00506E07">
        <w:rPr>
          <w:rFonts w:ascii="Times New Roman" w:eastAsia="Times New Roman" w:hAnsi="Times New Roman" w:cs="Times New Roman"/>
          <w:lang w:eastAsia="ko-KR"/>
        </w:rPr>
        <w:t>comprised</w:t>
      </w:r>
      <w:r w:rsidRPr="00506E07">
        <w:rPr>
          <w:rFonts w:ascii="Times New Roman" w:eastAsia="Times New Roman" w:hAnsi="Times New Roman" w:cs="Times New Roman"/>
          <w:lang w:eastAsia="ko-KR"/>
        </w:rPr>
        <w:t xml:space="preserve"> of concrete, water and air</w:t>
      </w:r>
      <w:r w:rsidR="0089560C" w:rsidRPr="00506E07">
        <w:rPr>
          <w:rFonts w:ascii="Times New Roman" w:eastAsia="Times New Roman" w:hAnsi="Times New Roman" w:cs="Times New Roman"/>
          <w:lang w:eastAsia="ko-KR"/>
        </w:rPr>
        <w:t>,</w:t>
      </w:r>
      <w:r w:rsidRPr="00506E07">
        <w:rPr>
          <w:rFonts w:ascii="Times New Roman" w:eastAsia="Times New Roman" w:hAnsi="Times New Roman" w:cs="Times New Roman"/>
          <w:lang w:eastAsia="ko-KR"/>
        </w:rPr>
        <w:t xml:space="preserve"> </w:t>
      </w:r>
      <w:r w:rsidR="0089560C" w:rsidRPr="00506E07">
        <w:rPr>
          <w:rFonts w:ascii="Times New Roman" w:eastAsia="Times New Roman" w:hAnsi="Times New Roman" w:cs="Times New Roman"/>
          <w:lang w:eastAsia="ko-KR"/>
        </w:rPr>
        <w:t xml:space="preserve">and </w:t>
      </w:r>
      <w:r w:rsidRPr="00506E07">
        <w:rPr>
          <w:rFonts w:ascii="Times New Roman" w:eastAsia="Times New Roman" w:hAnsi="Times New Roman" w:cs="Times New Roman"/>
          <w:lang w:eastAsia="ko-KR"/>
        </w:rPr>
        <w:t>the aggregate ph</w:t>
      </w:r>
      <w:r w:rsidR="0089560C" w:rsidRPr="00506E07">
        <w:rPr>
          <w:rFonts w:ascii="Times New Roman" w:eastAsia="Times New Roman" w:hAnsi="Times New Roman" w:cs="Times New Roman"/>
          <w:lang w:eastAsia="ko-KR"/>
        </w:rPr>
        <w:t>a</w:t>
      </w:r>
      <w:r w:rsidRPr="00506E07">
        <w:rPr>
          <w:rFonts w:ascii="Times New Roman" w:eastAsia="Times New Roman" w:hAnsi="Times New Roman" w:cs="Times New Roman"/>
          <w:lang w:eastAsia="ko-KR"/>
        </w:rPr>
        <w:t>se</w:t>
      </w:r>
      <w:r w:rsidR="0089560C" w:rsidRPr="00506E07">
        <w:rPr>
          <w:rFonts w:ascii="Times New Roman" w:eastAsia="Times New Roman" w:hAnsi="Times New Roman" w:cs="Times New Roman"/>
          <w:lang w:eastAsia="ko-KR"/>
        </w:rPr>
        <w:t>,</w:t>
      </w:r>
      <w:r w:rsidRPr="00506E07">
        <w:rPr>
          <w:rFonts w:ascii="Times New Roman" w:eastAsia="Times New Roman" w:hAnsi="Times New Roman" w:cs="Times New Roman"/>
          <w:lang w:eastAsia="ko-KR"/>
        </w:rPr>
        <w:t xml:space="preserve"> </w:t>
      </w:r>
      <w:r w:rsidR="004A18FC" w:rsidRPr="00506E07">
        <w:rPr>
          <w:rFonts w:ascii="Times New Roman" w:eastAsia="Times New Roman" w:hAnsi="Times New Roman" w:cs="Times New Roman"/>
          <w:lang w:eastAsia="ko-KR"/>
        </w:rPr>
        <w:t>comprised</w:t>
      </w:r>
      <w:r w:rsidRPr="00506E07">
        <w:rPr>
          <w:rFonts w:ascii="Times New Roman" w:eastAsia="Times New Roman" w:hAnsi="Times New Roman" w:cs="Times New Roman"/>
          <w:lang w:eastAsia="ko-KR"/>
        </w:rPr>
        <w:t xml:space="preserve"> of coarse and fine aggregates. There are two </w:t>
      </w:r>
      <w:r w:rsidR="004A18FC" w:rsidRPr="00506E07">
        <w:rPr>
          <w:rFonts w:ascii="Times New Roman" w:eastAsia="Times New Roman" w:hAnsi="Times New Roman" w:cs="Times New Roman"/>
          <w:lang w:eastAsia="ko-KR"/>
        </w:rPr>
        <w:t xml:space="preserve">key </w:t>
      </w:r>
      <w:r w:rsidRPr="00506E07">
        <w:rPr>
          <w:rFonts w:ascii="Times New Roman" w:eastAsia="Times New Roman" w:hAnsi="Times New Roman" w:cs="Times New Roman"/>
          <w:lang w:eastAsia="ko-KR"/>
        </w:rPr>
        <w:t xml:space="preserve">considerations when designing a </w:t>
      </w:r>
      <w:r w:rsidR="004A18FC" w:rsidRPr="00506E07">
        <w:rPr>
          <w:rFonts w:ascii="Times New Roman" w:eastAsia="Times New Roman" w:hAnsi="Times New Roman" w:cs="Times New Roman"/>
          <w:lang w:eastAsia="ko-KR"/>
        </w:rPr>
        <w:t>concrete</w:t>
      </w:r>
      <w:r w:rsidR="00CE31DF" w:rsidRPr="00506E07">
        <w:rPr>
          <w:rFonts w:ascii="Times New Roman" w:eastAsia="Times New Roman" w:hAnsi="Times New Roman" w:cs="Times New Roman"/>
          <w:lang w:eastAsia="ko-KR"/>
        </w:rPr>
        <w:t xml:space="preserve"> </w:t>
      </w:r>
      <w:r w:rsidRPr="00506E07">
        <w:rPr>
          <w:rFonts w:ascii="Times New Roman" w:eastAsia="Times New Roman" w:hAnsi="Times New Roman" w:cs="Times New Roman"/>
          <w:lang w:eastAsia="ko-KR"/>
        </w:rPr>
        <w:t xml:space="preserve">mix. First, </w:t>
      </w:r>
      <w:r w:rsidR="00CE31DF" w:rsidRPr="00506E07">
        <w:rPr>
          <w:rFonts w:ascii="Times New Roman" w:eastAsia="Times New Roman" w:hAnsi="Times New Roman" w:cs="Times New Roman"/>
          <w:lang w:eastAsia="ko-KR"/>
        </w:rPr>
        <w:t xml:space="preserve">the concrete </w:t>
      </w:r>
      <w:r w:rsidRPr="00506E07">
        <w:rPr>
          <w:rFonts w:ascii="Times New Roman" w:eastAsia="Times New Roman" w:hAnsi="Times New Roman" w:cs="Times New Roman"/>
          <w:lang w:eastAsia="ko-KR"/>
        </w:rPr>
        <w:t>must be workable and easy to cast in the forms</w:t>
      </w:r>
      <w:r w:rsidR="00CE31DF" w:rsidRPr="00506E07">
        <w:rPr>
          <w:rFonts w:ascii="Times New Roman" w:eastAsia="Times New Roman" w:hAnsi="Times New Roman" w:cs="Times New Roman"/>
          <w:lang w:eastAsia="ko-KR"/>
        </w:rPr>
        <w:t xml:space="preserve"> in its fresh condition</w:t>
      </w:r>
      <w:r w:rsidRPr="00506E07">
        <w:rPr>
          <w:rFonts w:ascii="Times New Roman" w:eastAsia="Times New Roman" w:hAnsi="Times New Roman" w:cs="Times New Roman"/>
          <w:lang w:eastAsia="ko-KR"/>
        </w:rPr>
        <w:t xml:space="preserve">, </w:t>
      </w:r>
      <w:r w:rsidR="00CE31DF" w:rsidRPr="00506E07">
        <w:rPr>
          <w:rFonts w:ascii="Times New Roman" w:eastAsia="Times New Roman" w:hAnsi="Times New Roman" w:cs="Times New Roman"/>
          <w:lang w:eastAsia="ko-KR"/>
        </w:rPr>
        <w:t xml:space="preserve">even when </w:t>
      </w:r>
      <w:r w:rsidR="005933E4">
        <w:rPr>
          <w:rFonts w:ascii="Times New Roman" w:eastAsia="Times New Roman" w:hAnsi="Times New Roman" w:cs="Times New Roman"/>
          <w:lang w:eastAsia="ko-KR"/>
        </w:rPr>
        <w:t>the forms are</w:t>
      </w:r>
      <w:r w:rsidR="00B0640D" w:rsidRPr="00506E07">
        <w:rPr>
          <w:rFonts w:ascii="Times New Roman" w:eastAsia="Times New Roman" w:hAnsi="Times New Roman" w:cs="Times New Roman"/>
          <w:lang w:eastAsia="ko-KR"/>
        </w:rPr>
        <w:t xml:space="preserve"> packed with </w:t>
      </w:r>
      <w:r w:rsidRPr="00506E07">
        <w:rPr>
          <w:rFonts w:ascii="Times New Roman" w:eastAsia="Times New Roman" w:hAnsi="Times New Roman" w:cs="Times New Roman"/>
          <w:lang w:eastAsia="ko-KR"/>
        </w:rPr>
        <w:t xml:space="preserve">steel reinforcement. </w:t>
      </w:r>
      <w:r w:rsidR="0081502F" w:rsidRPr="00506E07">
        <w:rPr>
          <w:rFonts w:ascii="Times New Roman" w:eastAsia="Times New Roman" w:hAnsi="Times New Roman" w:cs="Times New Roman"/>
          <w:lang w:eastAsia="ko-KR"/>
        </w:rPr>
        <w:t>In this condition, it is the rheology of concrete that is important. Second, the mix must produce a hardened concrete of specified strength at 28</w:t>
      </w:r>
      <w:r w:rsidR="00683816" w:rsidRPr="00506E07">
        <w:rPr>
          <w:rFonts w:ascii="Times New Roman" w:eastAsia="Times New Roman" w:hAnsi="Times New Roman" w:cs="Times New Roman"/>
          <w:lang w:eastAsia="ko-KR"/>
        </w:rPr>
        <w:t xml:space="preserve"> </w:t>
      </w:r>
      <w:r w:rsidR="0081502F" w:rsidRPr="00506E07">
        <w:rPr>
          <w:rFonts w:ascii="Times New Roman" w:eastAsia="Times New Roman" w:hAnsi="Times New Roman" w:cs="Times New Roman"/>
          <w:lang w:eastAsia="ko-KR"/>
        </w:rPr>
        <w:t>days (or similar specified time) that is durable and provides good serviceability.</w:t>
      </w:r>
    </w:p>
    <w:p w14:paraId="517A6F6F" w14:textId="77777777" w:rsidR="0081502F" w:rsidRPr="00506E07" w:rsidRDefault="0081502F" w:rsidP="0028504D">
      <w:pPr>
        <w:spacing w:before="0" w:after="0"/>
        <w:jc w:val="both"/>
        <w:rPr>
          <w:rFonts w:ascii="Times New Roman" w:eastAsia="Times New Roman" w:hAnsi="Times New Roman" w:cs="Times New Roman"/>
          <w:lang w:eastAsia="ko-KR"/>
        </w:rPr>
      </w:pPr>
    </w:p>
    <w:p w14:paraId="26E270A4" w14:textId="77777777" w:rsidR="005933E4" w:rsidRDefault="0028504D" w:rsidP="0028504D">
      <w:pPr>
        <w:spacing w:before="0" w:after="0"/>
        <w:jc w:val="both"/>
        <w:rPr>
          <w:rFonts w:ascii="Times New Roman" w:eastAsia="Times New Roman" w:hAnsi="Times New Roman" w:cs="Times New Roman"/>
          <w:lang w:eastAsia="ko-KR"/>
        </w:rPr>
      </w:pPr>
      <w:r w:rsidRPr="00506E07">
        <w:rPr>
          <w:rFonts w:ascii="Times New Roman" w:eastAsia="Times New Roman" w:hAnsi="Times New Roman" w:cs="Times New Roman"/>
          <w:lang w:eastAsia="ko-KR"/>
        </w:rPr>
        <w:t xml:space="preserve">In this laboratory exercise, a method of concrete mixture proportioning, named the trial batch method, will be explored.  The concrete produced will be used </w:t>
      </w:r>
      <w:r w:rsidR="00683816" w:rsidRPr="00506E07">
        <w:rPr>
          <w:rFonts w:ascii="Times New Roman" w:eastAsia="Times New Roman" w:hAnsi="Times New Roman" w:cs="Times New Roman"/>
          <w:lang w:eastAsia="ko-KR"/>
        </w:rPr>
        <w:t xml:space="preserve">in </w:t>
      </w:r>
      <w:r w:rsidRPr="00506E07">
        <w:rPr>
          <w:rFonts w:ascii="Times New Roman" w:eastAsia="Times New Roman" w:hAnsi="Times New Roman" w:cs="Times New Roman"/>
          <w:lang w:eastAsia="ko-KR"/>
        </w:rPr>
        <w:t>conduct</w:t>
      </w:r>
      <w:r w:rsidR="00683816" w:rsidRPr="00506E07">
        <w:rPr>
          <w:rFonts w:ascii="Times New Roman" w:eastAsia="Times New Roman" w:hAnsi="Times New Roman" w:cs="Times New Roman"/>
          <w:lang w:eastAsia="ko-KR"/>
        </w:rPr>
        <w:t>ing</w:t>
      </w:r>
      <w:r w:rsidRPr="00506E07">
        <w:rPr>
          <w:rFonts w:ascii="Times New Roman" w:eastAsia="Times New Roman" w:hAnsi="Times New Roman" w:cs="Times New Roman"/>
          <w:lang w:eastAsia="ko-KR"/>
        </w:rPr>
        <w:t xml:space="preserve"> typical tests</w:t>
      </w:r>
      <w:r w:rsidR="00683816" w:rsidRPr="00506E07">
        <w:rPr>
          <w:rFonts w:ascii="Times New Roman" w:eastAsia="Times New Roman" w:hAnsi="Times New Roman" w:cs="Times New Roman"/>
          <w:lang w:eastAsia="ko-KR"/>
        </w:rPr>
        <w:t xml:space="preserve"> </w:t>
      </w:r>
      <w:r w:rsidRPr="00506E07">
        <w:rPr>
          <w:rFonts w:ascii="Times New Roman" w:eastAsia="Times New Roman" w:hAnsi="Times New Roman" w:cs="Times New Roman"/>
          <w:lang w:eastAsia="ko-KR"/>
        </w:rPr>
        <w:t xml:space="preserve">to </w:t>
      </w:r>
      <w:r w:rsidR="00683816" w:rsidRPr="00506E07">
        <w:rPr>
          <w:rFonts w:ascii="Times New Roman" w:eastAsia="Times New Roman" w:hAnsi="Times New Roman" w:cs="Times New Roman"/>
          <w:lang w:eastAsia="ko-KR"/>
        </w:rPr>
        <w:t xml:space="preserve">determine the principal characteristics of </w:t>
      </w:r>
      <w:r w:rsidRPr="00506E07">
        <w:rPr>
          <w:rFonts w:ascii="Times New Roman" w:eastAsia="Times New Roman" w:hAnsi="Times New Roman" w:cs="Times New Roman"/>
          <w:lang w:eastAsia="ko-KR"/>
        </w:rPr>
        <w:t xml:space="preserve">fresh concrete, including slump, </w:t>
      </w:r>
      <w:proofErr w:type="spellStart"/>
      <w:r w:rsidRPr="00506E07">
        <w:rPr>
          <w:rFonts w:ascii="Times New Roman" w:eastAsia="Times New Roman" w:hAnsi="Times New Roman" w:cs="Times New Roman"/>
          <w:lang w:eastAsia="ko-KR"/>
        </w:rPr>
        <w:t>flowability</w:t>
      </w:r>
      <w:proofErr w:type="spellEnd"/>
      <w:r w:rsidRPr="00506E07">
        <w:rPr>
          <w:rFonts w:ascii="Times New Roman" w:eastAsia="Times New Roman" w:hAnsi="Times New Roman" w:cs="Times New Roman"/>
          <w:lang w:eastAsia="ko-KR"/>
        </w:rPr>
        <w:t xml:space="preserve">, air content, and density. The trial batch method is a simple, empirical approach to mixture design. </w:t>
      </w:r>
    </w:p>
    <w:p w14:paraId="6BD30CD8" w14:textId="77777777" w:rsidR="005933E4" w:rsidRPr="00506E07" w:rsidRDefault="005933E4" w:rsidP="005933E4">
      <w:pPr>
        <w:spacing w:before="0" w:after="0"/>
        <w:jc w:val="both"/>
        <w:rPr>
          <w:rFonts w:ascii="Times New Roman" w:eastAsia="Times New Roman" w:hAnsi="Times New Roman" w:cs="Times New Roman"/>
          <w:lang w:eastAsia="ko-KR"/>
        </w:rPr>
      </w:pPr>
    </w:p>
    <w:p w14:paraId="3DDD3F52" w14:textId="3BAA7990" w:rsidR="005933E4" w:rsidRDefault="005933E4" w:rsidP="0028504D">
      <w:pPr>
        <w:spacing w:before="0" w:after="0"/>
        <w:jc w:val="both"/>
        <w:rPr>
          <w:rFonts w:ascii="Times New Roman" w:eastAsia="Times New Roman" w:hAnsi="Times New Roman" w:cs="Times New Roman"/>
          <w:lang w:eastAsia="ko-KR"/>
        </w:rPr>
      </w:pPr>
      <w:r w:rsidRPr="00506E07">
        <w:rPr>
          <w:rFonts w:ascii="Times New Roman" w:eastAsia="Times New Roman" w:hAnsi="Times New Roman" w:cs="Times New Roman"/>
          <w:lang w:eastAsia="ko-KR"/>
        </w:rPr>
        <w:t xml:space="preserve">The objectives of this experiment are fourfold: (1) to use the trial batch mix method to determine optimum proportions of aggregates, cement, and water for concrete to meet specified slump </w:t>
      </w:r>
      <w:proofErr w:type="gramStart"/>
      <w:r w:rsidRPr="00506E07">
        <w:rPr>
          <w:rFonts w:ascii="Times New Roman" w:eastAsia="Times New Roman" w:hAnsi="Times New Roman" w:cs="Times New Roman"/>
          <w:lang w:eastAsia="ko-KR"/>
        </w:rPr>
        <w:t>requirements,  (</w:t>
      </w:r>
      <w:proofErr w:type="gramEnd"/>
      <w:r w:rsidRPr="00506E07">
        <w:rPr>
          <w:rFonts w:ascii="Times New Roman" w:eastAsia="Times New Roman" w:hAnsi="Times New Roman" w:cs="Times New Roman"/>
          <w:lang w:eastAsia="ko-KR"/>
        </w:rPr>
        <w:t>2) to learn concrete mixing practice in a laboratory environment, (3) to observe the characteristic properties of fresh concrete, and (4) to prepare 4”x8” concrete cylinders for subsequent evaluation.</w:t>
      </w:r>
    </w:p>
    <w:p w14:paraId="49776DE4" w14:textId="77777777" w:rsidR="005933E4" w:rsidRDefault="005933E4" w:rsidP="0028504D">
      <w:pPr>
        <w:spacing w:before="0" w:after="0"/>
        <w:jc w:val="both"/>
        <w:rPr>
          <w:rFonts w:ascii="Times New Roman" w:eastAsia="Times New Roman" w:hAnsi="Times New Roman" w:cs="Times New Roman"/>
          <w:lang w:eastAsia="ko-KR"/>
        </w:rPr>
      </w:pPr>
    </w:p>
    <w:p w14:paraId="05BF8DA3" w14:textId="41EAEB25" w:rsidR="005933E4" w:rsidRDefault="005933E4" w:rsidP="00D72E7D">
      <w:pPr>
        <w:rPr>
          <w:ins w:id="0" w:author="User 1" w:date="2017-03-09T11:05:00Z"/>
          <w:rFonts w:ascii="Times New Roman" w:eastAsia="Times New Roman" w:hAnsi="Times New Roman" w:cs="Times New Roman"/>
          <w:lang w:eastAsia="ko-KR"/>
        </w:rPr>
      </w:pPr>
      <w:r w:rsidRPr="00506E07">
        <w:rPr>
          <w:rFonts w:ascii="Times New Roman" w:eastAsia="Times New Roman" w:hAnsi="Times New Roman" w:cs="Times New Roman"/>
          <w:b/>
        </w:rPr>
        <w:t>Principles:</w:t>
      </w:r>
    </w:p>
    <w:p w14:paraId="156E48B0" w14:textId="30B675D8" w:rsidR="0057349D" w:rsidRDefault="0028504D" w:rsidP="0028504D">
      <w:pPr>
        <w:spacing w:before="0" w:after="0"/>
        <w:jc w:val="both"/>
        <w:rPr>
          <w:rFonts w:ascii="Times New Roman" w:eastAsia="Times New Roman" w:hAnsi="Times New Roman" w:cs="Times New Roman"/>
          <w:lang w:eastAsia="ko-KR"/>
        </w:rPr>
      </w:pPr>
      <w:del w:id="1" w:author="Amy Barrett" w:date="2017-03-17T14:18:00Z">
        <w:r w:rsidRPr="00506E07" w:rsidDel="00C0496A">
          <w:rPr>
            <w:rFonts w:ascii="Times New Roman" w:eastAsia="Times New Roman" w:hAnsi="Times New Roman" w:cs="Times New Roman"/>
            <w:lang w:eastAsia="ko-KR"/>
          </w:rPr>
          <w:delText xml:space="preserve"> </w:delText>
        </w:r>
      </w:del>
      <w:r w:rsidRPr="00506E07">
        <w:rPr>
          <w:rFonts w:ascii="Times New Roman" w:eastAsia="Times New Roman" w:hAnsi="Times New Roman" w:cs="Times New Roman"/>
          <w:lang w:eastAsia="ko-KR"/>
        </w:rPr>
        <w:t>In the trial batch method, an appropriate water-to-cement ratio (</w:t>
      </w:r>
      <w:r w:rsidRPr="00506E07">
        <w:rPr>
          <w:rFonts w:ascii="Times New Roman" w:eastAsia="Times New Roman" w:hAnsi="Times New Roman" w:cs="Times New Roman"/>
          <w:i/>
          <w:lang w:eastAsia="ko-KR"/>
        </w:rPr>
        <w:t>w/c</w:t>
      </w:r>
      <w:r w:rsidR="0057349D">
        <w:rPr>
          <w:rFonts w:ascii="Times New Roman" w:eastAsia="Times New Roman" w:hAnsi="Times New Roman" w:cs="Times New Roman"/>
          <w:i/>
          <w:lang w:eastAsia="ko-KR"/>
        </w:rPr>
        <w:t>,</w:t>
      </w:r>
      <w:r w:rsidR="0057349D">
        <w:rPr>
          <w:rFonts w:ascii="Times New Roman" w:eastAsia="Times New Roman" w:hAnsi="Times New Roman" w:cs="Times New Roman"/>
          <w:lang w:eastAsia="ko-KR"/>
        </w:rPr>
        <w:t xml:space="preserve"> by mass</w:t>
      </w:r>
      <w:r w:rsidRPr="00506E07">
        <w:rPr>
          <w:rFonts w:ascii="Times New Roman" w:eastAsia="Times New Roman" w:hAnsi="Times New Roman" w:cs="Times New Roman"/>
          <w:lang w:eastAsia="ko-KR"/>
        </w:rPr>
        <w:t xml:space="preserve">) is </w:t>
      </w:r>
      <w:r w:rsidR="00C3553F" w:rsidRPr="00506E07">
        <w:rPr>
          <w:rFonts w:ascii="Times New Roman" w:eastAsia="Times New Roman" w:hAnsi="Times New Roman" w:cs="Times New Roman"/>
          <w:lang w:eastAsia="ko-KR"/>
        </w:rPr>
        <w:t xml:space="preserve">first </w:t>
      </w:r>
      <w:r w:rsidRPr="00506E07">
        <w:rPr>
          <w:rFonts w:ascii="Times New Roman" w:eastAsia="Times New Roman" w:hAnsi="Times New Roman" w:cs="Times New Roman"/>
          <w:lang w:eastAsia="ko-KR"/>
        </w:rPr>
        <w:t>selected to obtain the desired strength</w:t>
      </w:r>
      <w:r w:rsidR="00112AE2">
        <w:rPr>
          <w:rFonts w:ascii="Times New Roman" w:eastAsia="Times New Roman" w:hAnsi="Times New Roman" w:cs="Times New Roman"/>
          <w:lang w:eastAsia="ko-KR"/>
        </w:rPr>
        <w:t xml:space="preserve"> (Table 1)</w:t>
      </w:r>
      <w:r w:rsidRPr="00506E07">
        <w:rPr>
          <w:rFonts w:ascii="Times New Roman" w:eastAsia="Times New Roman" w:hAnsi="Times New Roman" w:cs="Times New Roman"/>
          <w:lang w:eastAsia="ko-KR"/>
        </w:rPr>
        <w:t xml:space="preserve"> and durability</w:t>
      </w:r>
      <w:r w:rsidR="0057349D">
        <w:rPr>
          <w:rFonts w:ascii="Times New Roman" w:eastAsia="Times New Roman" w:hAnsi="Times New Roman" w:cs="Times New Roman"/>
          <w:lang w:eastAsia="ko-KR"/>
        </w:rPr>
        <w:t xml:space="preserve"> (Table </w:t>
      </w:r>
      <w:r w:rsidR="00EB41A1">
        <w:rPr>
          <w:rFonts w:ascii="Times New Roman" w:eastAsia="Times New Roman" w:hAnsi="Times New Roman" w:cs="Times New Roman"/>
          <w:lang w:eastAsia="ko-KR"/>
        </w:rPr>
        <w:t>2</w:t>
      </w:r>
      <w:r w:rsidR="0057349D">
        <w:rPr>
          <w:rFonts w:ascii="Times New Roman" w:eastAsia="Times New Roman" w:hAnsi="Times New Roman" w:cs="Times New Roman"/>
          <w:lang w:eastAsia="ko-KR"/>
        </w:rPr>
        <w:t>)</w:t>
      </w:r>
      <w:r w:rsidR="005933E4">
        <w:rPr>
          <w:rFonts w:ascii="Times New Roman" w:eastAsia="Times New Roman" w:hAnsi="Times New Roman" w:cs="Times New Roman"/>
          <w:lang w:eastAsia="ko-KR"/>
        </w:rPr>
        <w:t>; t</w:t>
      </w:r>
      <w:r w:rsidR="00C3553F" w:rsidRPr="00506E07">
        <w:rPr>
          <w:rFonts w:ascii="Times New Roman" w:eastAsia="Times New Roman" w:hAnsi="Times New Roman" w:cs="Times New Roman"/>
          <w:lang w:eastAsia="ko-KR"/>
        </w:rPr>
        <w:t>hen a</w:t>
      </w:r>
      <w:r w:rsidRPr="00506E07">
        <w:rPr>
          <w:rFonts w:ascii="Times New Roman" w:eastAsia="Times New Roman" w:hAnsi="Times New Roman" w:cs="Times New Roman"/>
          <w:lang w:eastAsia="ko-KR"/>
        </w:rPr>
        <w:t xml:space="preserve"> mixture is made with that</w:t>
      </w:r>
      <w:r w:rsidR="00C3553F" w:rsidRPr="00506E07">
        <w:rPr>
          <w:rFonts w:ascii="Times New Roman" w:eastAsia="Times New Roman" w:hAnsi="Times New Roman" w:cs="Times New Roman"/>
          <w:lang w:eastAsia="ko-KR"/>
        </w:rPr>
        <w:t xml:space="preserve"> specific</w:t>
      </w:r>
      <w:r w:rsidRPr="00506E07">
        <w:rPr>
          <w:rFonts w:ascii="Times New Roman" w:eastAsia="Times New Roman" w:hAnsi="Times New Roman" w:cs="Times New Roman"/>
          <w:lang w:eastAsia="ko-KR"/>
        </w:rPr>
        <w:t xml:space="preserve"> </w:t>
      </w:r>
      <w:r w:rsidRPr="00506E07">
        <w:rPr>
          <w:rFonts w:ascii="Times New Roman" w:eastAsia="Times New Roman" w:hAnsi="Times New Roman" w:cs="Times New Roman"/>
          <w:i/>
          <w:lang w:eastAsia="ko-KR"/>
        </w:rPr>
        <w:t>w/c</w:t>
      </w:r>
      <w:r w:rsidR="00C3553F" w:rsidRPr="00506E07">
        <w:rPr>
          <w:rFonts w:ascii="Times New Roman" w:eastAsia="Times New Roman" w:hAnsi="Times New Roman" w:cs="Times New Roman"/>
          <w:lang w:eastAsia="ko-KR"/>
        </w:rPr>
        <w:t>,</w:t>
      </w:r>
      <w:r w:rsidRPr="00506E07">
        <w:rPr>
          <w:rFonts w:ascii="Times New Roman" w:eastAsia="Times New Roman" w:hAnsi="Times New Roman" w:cs="Times New Roman"/>
          <w:lang w:eastAsia="ko-KR"/>
        </w:rPr>
        <w:t xml:space="preserve"> incorporating fine and coarse aggregate to achieve the desired plastic consistency (i.e., slump and workability). In practice, this </w:t>
      </w:r>
      <w:r w:rsidR="00C3553F" w:rsidRPr="00506E07">
        <w:rPr>
          <w:rFonts w:ascii="Times New Roman" w:eastAsia="Times New Roman" w:hAnsi="Times New Roman" w:cs="Times New Roman"/>
          <w:lang w:eastAsia="ko-KR"/>
        </w:rPr>
        <w:t xml:space="preserve">process </w:t>
      </w:r>
      <w:r w:rsidRPr="00506E07">
        <w:rPr>
          <w:rFonts w:ascii="Times New Roman" w:eastAsia="Times New Roman" w:hAnsi="Times New Roman" w:cs="Times New Roman"/>
          <w:lang w:eastAsia="ko-KR"/>
        </w:rPr>
        <w:t xml:space="preserve">is often iterative, where several batches are </w:t>
      </w:r>
      <w:r w:rsidR="00C3553F" w:rsidRPr="00506E07">
        <w:rPr>
          <w:rFonts w:ascii="Times New Roman" w:eastAsia="Times New Roman" w:hAnsi="Times New Roman" w:cs="Times New Roman"/>
          <w:lang w:eastAsia="ko-KR"/>
        </w:rPr>
        <w:t xml:space="preserve">prepared and </w:t>
      </w:r>
      <w:r w:rsidR="00991186" w:rsidRPr="00506E07">
        <w:rPr>
          <w:rFonts w:ascii="Times New Roman" w:eastAsia="Times New Roman" w:hAnsi="Times New Roman" w:cs="Times New Roman"/>
          <w:lang w:eastAsia="ko-KR"/>
        </w:rPr>
        <w:t>consequently</w:t>
      </w:r>
      <w:r w:rsidR="00C3553F" w:rsidRPr="00506E07">
        <w:rPr>
          <w:rFonts w:ascii="Times New Roman" w:eastAsia="Times New Roman" w:hAnsi="Times New Roman" w:cs="Times New Roman"/>
          <w:lang w:eastAsia="ko-KR"/>
        </w:rPr>
        <w:t xml:space="preserve"> modified</w:t>
      </w:r>
      <w:r w:rsidRPr="00506E07">
        <w:rPr>
          <w:rFonts w:ascii="Times New Roman" w:eastAsia="Times New Roman" w:hAnsi="Times New Roman" w:cs="Times New Roman"/>
          <w:lang w:eastAsia="ko-KR"/>
        </w:rPr>
        <w:t xml:space="preserve"> to achieve the most economical mixture with the desired properties</w:t>
      </w:r>
      <w:r w:rsidR="00C3553F" w:rsidRPr="00506E07">
        <w:rPr>
          <w:rFonts w:ascii="Times New Roman" w:eastAsia="Times New Roman" w:hAnsi="Times New Roman" w:cs="Times New Roman"/>
          <w:lang w:eastAsia="ko-KR"/>
        </w:rPr>
        <w:t>.</w:t>
      </w:r>
    </w:p>
    <w:p w14:paraId="18C72A31" w14:textId="2FB3D6F1" w:rsidR="00EB41A1" w:rsidRPr="0077507E" w:rsidRDefault="00EB41A1" w:rsidP="00EB41A1">
      <w:pPr>
        <w:jc w:val="center"/>
        <w:rPr>
          <w:rFonts w:ascii="Times New Roman" w:hAnsi="Times New Roman" w:cs="Times New Roman"/>
        </w:rPr>
      </w:pPr>
      <w:r w:rsidRPr="0077507E">
        <w:rPr>
          <w:rFonts w:ascii="Times New Roman" w:hAnsi="Times New Roman" w:cs="Times New Roman"/>
        </w:rPr>
        <w:t xml:space="preserve">Table </w:t>
      </w:r>
      <w:r w:rsidR="005933E4">
        <w:rPr>
          <w:rFonts w:ascii="Times New Roman" w:hAnsi="Times New Roman" w:cs="Times New Roman"/>
        </w:rPr>
        <w:t>1</w:t>
      </w:r>
      <w:r w:rsidRPr="0077507E">
        <w:rPr>
          <w:rFonts w:ascii="Times New Roman" w:hAnsi="Times New Roman" w:cs="Times New Roman"/>
        </w:rPr>
        <w:t xml:space="preserve"> –</w:t>
      </w:r>
      <w:r w:rsidRPr="00EB41A1">
        <w:rPr>
          <w:rFonts w:ascii="Times New Roman" w:hAnsi="Times New Roman" w:cs="Times New Roman"/>
        </w:rPr>
        <w:t xml:space="preserve"> Min</w:t>
      </w:r>
      <w:r w:rsidRPr="0077507E">
        <w:rPr>
          <w:rFonts w:ascii="Times New Roman" w:hAnsi="Times New Roman" w:cs="Times New Roman"/>
        </w:rPr>
        <w:t>imum w/c to achieve design strength</w:t>
      </w:r>
    </w:p>
    <w:tbl>
      <w:tblPr>
        <w:tblW w:w="9160" w:type="dxa"/>
        <w:tblInd w:w="123" w:type="dxa"/>
        <w:tblLook w:val="0600" w:firstRow="0" w:lastRow="0" w:firstColumn="0" w:lastColumn="0" w:noHBand="1" w:noVBand="1"/>
      </w:tblPr>
      <w:tblGrid>
        <w:gridCol w:w="3765"/>
        <w:gridCol w:w="2880"/>
        <w:gridCol w:w="2515"/>
      </w:tblGrid>
      <w:tr w:rsidR="00EB41A1" w:rsidRPr="00EB41A1" w14:paraId="4445DDB6" w14:textId="77777777" w:rsidTr="001F2D12">
        <w:trPr>
          <w:trHeight w:val="460"/>
        </w:trPr>
        <w:tc>
          <w:tcPr>
            <w:tcW w:w="3765" w:type="dxa"/>
            <w:tcBorders>
              <w:top w:val="single" w:sz="4" w:space="0" w:color="auto"/>
              <w:left w:val="single" w:sz="4" w:space="0" w:color="auto"/>
              <w:bottom w:val="single" w:sz="4" w:space="0" w:color="auto"/>
              <w:right w:val="single" w:sz="4" w:space="0" w:color="auto"/>
            </w:tcBorders>
            <w:vAlign w:val="center"/>
            <w:hideMark/>
          </w:tcPr>
          <w:p w14:paraId="2BAA560B" w14:textId="77777777" w:rsidR="00EB41A1" w:rsidRPr="00EB41A1" w:rsidRDefault="00EB41A1" w:rsidP="001F2D12">
            <w:pPr>
              <w:spacing w:before="0" w:after="0"/>
              <w:rPr>
                <w:rFonts w:ascii="Times New Roman" w:eastAsia="Times New Roman" w:hAnsi="Times New Roman" w:cs="Times New Roman"/>
                <w:color w:val="010000"/>
                <w:sz w:val="22"/>
                <w:szCs w:val="22"/>
              </w:rPr>
            </w:pPr>
            <w:r>
              <w:rPr>
                <w:rFonts w:ascii="Times New Roman" w:eastAsia="Times New Roman" w:hAnsi="Times New Roman" w:cs="Times New Roman"/>
                <w:color w:val="010000"/>
                <w:sz w:val="22"/>
                <w:szCs w:val="22"/>
              </w:rPr>
              <w:t>Compressive Strength at 28 days (psi)</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3BF55"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Non-air-entrained concrete</w:t>
            </w:r>
          </w:p>
        </w:tc>
        <w:tc>
          <w:tcPr>
            <w:tcW w:w="2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009D4"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Air-entrained concrete</w:t>
            </w:r>
          </w:p>
        </w:tc>
      </w:tr>
      <w:tr w:rsidR="00EB41A1" w:rsidRPr="00EB41A1" w14:paraId="4D6B7562" w14:textId="77777777" w:rsidTr="001F2D12">
        <w:trPr>
          <w:trHeight w:val="360"/>
        </w:trPr>
        <w:tc>
          <w:tcPr>
            <w:tcW w:w="3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764D6"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7000</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437C9"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0.33</w:t>
            </w:r>
          </w:p>
        </w:tc>
        <w:tc>
          <w:tcPr>
            <w:tcW w:w="2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D1640"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w:t>
            </w:r>
          </w:p>
        </w:tc>
      </w:tr>
      <w:tr w:rsidR="00EB41A1" w:rsidRPr="00EB41A1" w14:paraId="51E2EC78" w14:textId="77777777" w:rsidTr="001F2D12">
        <w:trPr>
          <w:trHeight w:val="340"/>
        </w:trPr>
        <w:tc>
          <w:tcPr>
            <w:tcW w:w="3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30C2A"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6000</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67FBF"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0.41</w:t>
            </w:r>
          </w:p>
        </w:tc>
        <w:tc>
          <w:tcPr>
            <w:tcW w:w="2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FB016"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0.32</w:t>
            </w:r>
          </w:p>
        </w:tc>
      </w:tr>
      <w:tr w:rsidR="00EB41A1" w:rsidRPr="00EB41A1" w14:paraId="12E6BA42" w14:textId="77777777" w:rsidTr="001F2D12">
        <w:trPr>
          <w:trHeight w:val="340"/>
        </w:trPr>
        <w:tc>
          <w:tcPr>
            <w:tcW w:w="3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6A572"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5000</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5A9ED"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0.48</w:t>
            </w:r>
          </w:p>
        </w:tc>
        <w:tc>
          <w:tcPr>
            <w:tcW w:w="2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4ED0C"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0.4</w:t>
            </w:r>
          </w:p>
        </w:tc>
      </w:tr>
      <w:tr w:rsidR="00EB41A1" w:rsidRPr="00EB41A1" w14:paraId="780C65FA" w14:textId="77777777" w:rsidTr="001F2D12">
        <w:trPr>
          <w:trHeight w:val="340"/>
        </w:trPr>
        <w:tc>
          <w:tcPr>
            <w:tcW w:w="3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421BC"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4000</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0F0622"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0.57</w:t>
            </w:r>
          </w:p>
        </w:tc>
        <w:tc>
          <w:tcPr>
            <w:tcW w:w="2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B2237"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0.48</w:t>
            </w:r>
          </w:p>
        </w:tc>
      </w:tr>
      <w:tr w:rsidR="00EB41A1" w:rsidRPr="00EB41A1" w14:paraId="6043CCD7" w14:textId="77777777" w:rsidTr="001F2D12">
        <w:trPr>
          <w:trHeight w:val="340"/>
        </w:trPr>
        <w:tc>
          <w:tcPr>
            <w:tcW w:w="3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12B66"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3000</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A9A08"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0.68</w:t>
            </w:r>
          </w:p>
        </w:tc>
        <w:tc>
          <w:tcPr>
            <w:tcW w:w="2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404AB"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0.59</w:t>
            </w:r>
          </w:p>
        </w:tc>
      </w:tr>
      <w:tr w:rsidR="00EB41A1" w:rsidRPr="00EB41A1" w14:paraId="6493B570" w14:textId="77777777" w:rsidTr="001F2D12">
        <w:trPr>
          <w:trHeight w:val="340"/>
        </w:trPr>
        <w:tc>
          <w:tcPr>
            <w:tcW w:w="3765" w:type="dxa"/>
            <w:tcBorders>
              <w:top w:val="single" w:sz="4" w:space="0" w:color="auto"/>
              <w:left w:val="single" w:sz="12" w:space="0" w:color="009999"/>
              <w:bottom w:val="single" w:sz="12" w:space="0" w:color="009999"/>
              <w:right w:val="single" w:sz="8" w:space="0" w:color="009999"/>
            </w:tcBorders>
            <w:shd w:val="clear" w:color="auto" w:fill="auto"/>
            <w:vAlign w:val="center"/>
            <w:hideMark/>
          </w:tcPr>
          <w:p w14:paraId="24164134"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2000</w:t>
            </w:r>
          </w:p>
        </w:tc>
        <w:tc>
          <w:tcPr>
            <w:tcW w:w="2880" w:type="dxa"/>
            <w:tcBorders>
              <w:top w:val="single" w:sz="4" w:space="0" w:color="auto"/>
              <w:left w:val="nil"/>
              <w:bottom w:val="single" w:sz="12" w:space="0" w:color="009999"/>
              <w:right w:val="single" w:sz="8" w:space="0" w:color="009999"/>
            </w:tcBorders>
            <w:shd w:val="clear" w:color="auto" w:fill="auto"/>
            <w:vAlign w:val="center"/>
            <w:hideMark/>
          </w:tcPr>
          <w:p w14:paraId="04D02D5A"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0.82</w:t>
            </w:r>
          </w:p>
        </w:tc>
        <w:tc>
          <w:tcPr>
            <w:tcW w:w="2515" w:type="dxa"/>
            <w:tcBorders>
              <w:top w:val="single" w:sz="4" w:space="0" w:color="auto"/>
              <w:left w:val="nil"/>
              <w:bottom w:val="single" w:sz="12" w:space="0" w:color="009999"/>
              <w:right w:val="single" w:sz="12" w:space="0" w:color="009999"/>
            </w:tcBorders>
            <w:shd w:val="clear" w:color="auto" w:fill="auto"/>
            <w:vAlign w:val="center"/>
            <w:hideMark/>
          </w:tcPr>
          <w:p w14:paraId="416897C8" w14:textId="77777777" w:rsidR="00EB41A1" w:rsidRPr="00EB41A1" w:rsidRDefault="00EB41A1" w:rsidP="001F2D12">
            <w:pPr>
              <w:spacing w:before="0" w:after="0"/>
              <w:jc w:val="center"/>
              <w:rPr>
                <w:rFonts w:ascii="Times New Roman" w:eastAsia="Times New Roman" w:hAnsi="Times New Roman" w:cs="Times New Roman"/>
                <w:color w:val="010000"/>
                <w:sz w:val="22"/>
                <w:szCs w:val="22"/>
              </w:rPr>
            </w:pPr>
            <w:r w:rsidRPr="00EB41A1">
              <w:rPr>
                <w:rFonts w:ascii="Times New Roman" w:eastAsia="Times New Roman" w:hAnsi="Times New Roman" w:cs="Times New Roman"/>
                <w:color w:val="010000"/>
                <w:sz w:val="22"/>
                <w:szCs w:val="22"/>
              </w:rPr>
              <w:t>0.74</w:t>
            </w:r>
          </w:p>
        </w:tc>
      </w:tr>
    </w:tbl>
    <w:p w14:paraId="34BA13DA" w14:textId="77777777" w:rsidR="00EB41A1" w:rsidRDefault="00EB41A1" w:rsidP="0028504D">
      <w:pPr>
        <w:spacing w:before="0" w:after="0"/>
        <w:jc w:val="both"/>
        <w:rPr>
          <w:rFonts w:ascii="Times New Roman" w:eastAsia="Times New Roman" w:hAnsi="Times New Roman" w:cs="Times New Roman"/>
          <w:lang w:eastAsia="ko-KR"/>
        </w:rPr>
      </w:pPr>
    </w:p>
    <w:p w14:paraId="2DA842CA" w14:textId="17F1A85E" w:rsidR="005933E4" w:rsidRDefault="005933E4">
      <w:pPr>
        <w:spacing w:before="0" w:after="0"/>
        <w:rPr>
          <w:rFonts w:ascii="Times New Roman" w:eastAsia="Times New Roman" w:hAnsi="Times New Roman" w:cs="Times New Roman"/>
          <w:lang w:eastAsia="ko-KR"/>
        </w:rPr>
      </w:pPr>
      <w:r>
        <w:rPr>
          <w:rFonts w:ascii="Times New Roman" w:eastAsia="Times New Roman" w:hAnsi="Times New Roman" w:cs="Times New Roman"/>
          <w:lang w:eastAsia="ko-KR"/>
        </w:rPr>
        <w:br w:type="page"/>
      </w:r>
    </w:p>
    <w:p w14:paraId="6BC67607" w14:textId="1AAA04F0" w:rsidR="0057349D" w:rsidRDefault="0057349D" w:rsidP="0077507E">
      <w:pPr>
        <w:spacing w:before="0" w:after="0"/>
        <w:jc w:val="center"/>
        <w:rPr>
          <w:rFonts w:ascii="Times New Roman" w:eastAsia="Times New Roman" w:hAnsi="Times New Roman" w:cs="Times New Roman"/>
          <w:lang w:eastAsia="ko-KR"/>
        </w:rPr>
      </w:pPr>
      <w:r>
        <w:rPr>
          <w:rFonts w:ascii="Times New Roman" w:eastAsia="Times New Roman" w:hAnsi="Times New Roman" w:cs="Times New Roman"/>
          <w:lang w:eastAsia="ko-KR"/>
        </w:rPr>
        <w:lastRenderedPageBreak/>
        <w:t xml:space="preserve">Table </w:t>
      </w:r>
      <w:r w:rsidR="005933E4">
        <w:rPr>
          <w:rFonts w:ascii="Times New Roman" w:eastAsia="Times New Roman" w:hAnsi="Times New Roman" w:cs="Times New Roman"/>
          <w:lang w:eastAsia="ko-KR"/>
        </w:rPr>
        <w:t>2</w:t>
      </w:r>
      <w:r>
        <w:rPr>
          <w:rFonts w:ascii="Times New Roman" w:eastAsia="Times New Roman" w:hAnsi="Times New Roman" w:cs="Times New Roman"/>
          <w:lang w:eastAsia="ko-KR"/>
        </w:rPr>
        <w:t xml:space="preserve"> – Maximum w/c for selected durability categories</w:t>
      </w:r>
    </w:p>
    <w:p w14:paraId="74011C3B" w14:textId="77777777" w:rsidR="0057349D" w:rsidRDefault="0057349D" w:rsidP="0077507E">
      <w:pPr>
        <w:spacing w:before="0" w:after="0"/>
        <w:jc w:val="center"/>
        <w:rPr>
          <w:rFonts w:ascii="Times New Roman" w:eastAsia="Times New Roman" w:hAnsi="Times New Roman" w:cs="Times New Roman"/>
          <w:lang w:eastAsia="ko-KR"/>
        </w:rPr>
      </w:pPr>
    </w:p>
    <w:tbl>
      <w:tblPr>
        <w:tblW w:w="7545" w:type="dxa"/>
        <w:jc w:val="center"/>
        <w:tblLook w:val="0600" w:firstRow="0" w:lastRow="0" w:firstColumn="0" w:lastColumn="0" w:noHBand="1" w:noVBand="1"/>
      </w:tblPr>
      <w:tblGrid>
        <w:gridCol w:w="5385"/>
        <w:gridCol w:w="2160"/>
      </w:tblGrid>
      <w:tr w:rsidR="0057349D" w:rsidRPr="0057349D" w14:paraId="2F527C30" w14:textId="77777777" w:rsidTr="0077507E">
        <w:trPr>
          <w:trHeight w:val="402"/>
          <w:jc w:val="center"/>
        </w:trPr>
        <w:tc>
          <w:tcPr>
            <w:tcW w:w="5385" w:type="dxa"/>
            <w:tcBorders>
              <w:top w:val="single" w:sz="12" w:space="0" w:color="009999"/>
              <w:left w:val="single" w:sz="12" w:space="0" w:color="009999"/>
              <w:bottom w:val="single" w:sz="12" w:space="0" w:color="009999"/>
              <w:right w:val="single" w:sz="12" w:space="0" w:color="009999"/>
            </w:tcBorders>
            <w:shd w:val="clear" w:color="auto" w:fill="auto"/>
            <w:vAlign w:val="center"/>
            <w:hideMark/>
          </w:tcPr>
          <w:p w14:paraId="13B5C257" w14:textId="77777777" w:rsidR="0057349D" w:rsidRPr="0077507E" w:rsidRDefault="0057349D" w:rsidP="0057349D">
            <w:pPr>
              <w:spacing w:before="0" w:after="0"/>
              <w:jc w:val="center"/>
              <w:rPr>
                <w:rFonts w:ascii="Times New Roman" w:eastAsia="Times New Roman" w:hAnsi="Times New Roman" w:cs="Times New Roman"/>
                <w:bCs/>
                <w:color w:val="010000"/>
              </w:rPr>
            </w:pPr>
            <w:r w:rsidRPr="0077507E">
              <w:rPr>
                <w:rFonts w:ascii="Times New Roman" w:eastAsia="Times New Roman" w:hAnsi="Times New Roman" w:cs="Times New Roman"/>
                <w:bCs/>
                <w:color w:val="010000"/>
              </w:rPr>
              <w:t>Exposure condition</w:t>
            </w:r>
          </w:p>
        </w:tc>
        <w:tc>
          <w:tcPr>
            <w:tcW w:w="2160" w:type="dxa"/>
            <w:tcBorders>
              <w:top w:val="single" w:sz="12" w:space="0" w:color="009999"/>
              <w:left w:val="nil"/>
              <w:bottom w:val="single" w:sz="12" w:space="0" w:color="009999"/>
              <w:right w:val="single" w:sz="12" w:space="0" w:color="009999"/>
            </w:tcBorders>
            <w:shd w:val="clear" w:color="auto" w:fill="auto"/>
            <w:vAlign w:val="center"/>
            <w:hideMark/>
          </w:tcPr>
          <w:p w14:paraId="3EED43E5" w14:textId="46C1CEB9" w:rsidR="0057349D" w:rsidRPr="0077507E" w:rsidRDefault="0057349D" w:rsidP="00112AE2">
            <w:pPr>
              <w:spacing w:before="0" w:after="0"/>
              <w:jc w:val="center"/>
              <w:rPr>
                <w:rFonts w:ascii="Times New Roman" w:eastAsia="Times New Roman" w:hAnsi="Times New Roman" w:cs="Times New Roman"/>
                <w:bCs/>
                <w:color w:val="010000"/>
              </w:rPr>
            </w:pPr>
            <w:r w:rsidRPr="0077507E">
              <w:rPr>
                <w:rFonts w:ascii="Times New Roman" w:eastAsia="Times New Roman" w:hAnsi="Times New Roman" w:cs="Times New Roman"/>
                <w:bCs/>
                <w:color w:val="010000"/>
              </w:rPr>
              <w:t xml:space="preserve">Maximum w/c-ratio </w:t>
            </w:r>
          </w:p>
        </w:tc>
      </w:tr>
      <w:tr w:rsidR="0057349D" w:rsidRPr="0057349D" w14:paraId="43B795F1" w14:textId="77777777" w:rsidTr="0077507E">
        <w:trPr>
          <w:trHeight w:val="384"/>
          <w:jc w:val="center"/>
        </w:trPr>
        <w:tc>
          <w:tcPr>
            <w:tcW w:w="5385" w:type="dxa"/>
            <w:tcBorders>
              <w:top w:val="single" w:sz="8" w:space="0" w:color="009999"/>
              <w:left w:val="single" w:sz="12" w:space="0" w:color="009999"/>
              <w:bottom w:val="single" w:sz="8" w:space="0" w:color="009999"/>
              <w:right w:val="single" w:sz="12" w:space="0" w:color="009999"/>
            </w:tcBorders>
            <w:shd w:val="clear" w:color="auto" w:fill="auto"/>
            <w:vAlign w:val="center"/>
            <w:hideMark/>
          </w:tcPr>
          <w:p w14:paraId="0A7308AB" w14:textId="77777777" w:rsidR="0057349D" w:rsidRPr="0077507E" w:rsidRDefault="0057349D" w:rsidP="0077507E">
            <w:pPr>
              <w:spacing w:before="0" w:after="0"/>
              <w:rPr>
                <w:rFonts w:ascii="Times New Roman" w:eastAsia="Times New Roman" w:hAnsi="Times New Roman" w:cs="Times New Roman"/>
                <w:color w:val="010000"/>
              </w:rPr>
            </w:pPr>
            <w:r w:rsidRPr="0077507E">
              <w:rPr>
                <w:rFonts w:ascii="Times New Roman" w:eastAsia="Times New Roman" w:hAnsi="Times New Roman" w:cs="Times New Roman"/>
                <w:color w:val="010000"/>
              </w:rPr>
              <w:t>Concrete with low permeability; exposed to water</w:t>
            </w:r>
          </w:p>
        </w:tc>
        <w:tc>
          <w:tcPr>
            <w:tcW w:w="2160" w:type="dxa"/>
            <w:tcBorders>
              <w:top w:val="single" w:sz="8" w:space="0" w:color="009999"/>
              <w:left w:val="nil"/>
              <w:bottom w:val="single" w:sz="8" w:space="0" w:color="009999"/>
              <w:right w:val="single" w:sz="12" w:space="0" w:color="009999"/>
            </w:tcBorders>
            <w:shd w:val="clear" w:color="auto" w:fill="auto"/>
            <w:vAlign w:val="center"/>
            <w:hideMark/>
          </w:tcPr>
          <w:p w14:paraId="7A2049AE" w14:textId="77777777" w:rsidR="0057349D" w:rsidRPr="0077507E" w:rsidRDefault="0057349D" w:rsidP="0057349D">
            <w:pPr>
              <w:spacing w:before="0" w:after="0"/>
              <w:jc w:val="center"/>
              <w:rPr>
                <w:rFonts w:ascii="Times New Roman" w:eastAsia="Times New Roman" w:hAnsi="Times New Roman" w:cs="Times New Roman"/>
                <w:color w:val="010000"/>
              </w:rPr>
            </w:pPr>
            <w:r w:rsidRPr="0077507E">
              <w:rPr>
                <w:rFonts w:ascii="Times New Roman" w:eastAsia="Times New Roman" w:hAnsi="Times New Roman" w:cs="Times New Roman"/>
                <w:color w:val="010000"/>
              </w:rPr>
              <w:t>0.5</w:t>
            </w:r>
          </w:p>
        </w:tc>
      </w:tr>
      <w:tr w:rsidR="0057349D" w:rsidRPr="0057349D" w14:paraId="1EEA82EA" w14:textId="77777777" w:rsidTr="0077507E">
        <w:trPr>
          <w:trHeight w:val="580"/>
          <w:jc w:val="center"/>
        </w:trPr>
        <w:tc>
          <w:tcPr>
            <w:tcW w:w="5385" w:type="dxa"/>
            <w:tcBorders>
              <w:top w:val="nil"/>
              <w:left w:val="single" w:sz="12" w:space="0" w:color="009999"/>
              <w:bottom w:val="single" w:sz="8" w:space="0" w:color="009999"/>
              <w:right w:val="single" w:sz="12" w:space="0" w:color="009999"/>
            </w:tcBorders>
            <w:shd w:val="clear" w:color="auto" w:fill="auto"/>
            <w:vAlign w:val="center"/>
            <w:hideMark/>
          </w:tcPr>
          <w:p w14:paraId="75001098" w14:textId="77777777" w:rsidR="0057349D" w:rsidRPr="0077507E" w:rsidRDefault="0057349D" w:rsidP="0077507E">
            <w:pPr>
              <w:spacing w:before="0" w:after="0"/>
              <w:rPr>
                <w:rFonts w:ascii="Times New Roman" w:eastAsia="Times New Roman" w:hAnsi="Times New Roman" w:cs="Times New Roman"/>
                <w:color w:val="010000"/>
              </w:rPr>
            </w:pPr>
            <w:r w:rsidRPr="0077507E">
              <w:rPr>
                <w:rFonts w:ascii="Times New Roman" w:eastAsia="Times New Roman" w:hAnsi="Times New Roman" w:cs="Times New Roman"/>
                <w:color w:val="010000"/>
              </w:rPr>
              <w:t>Concrete exposed to freezing and thawing in a moist condition or deicers</w:t>
            </w:r>
          </w:p>
        </w:tc>
        <w:tc>
          <w:tcPr>
            <w:tcW w:w="2160" w:type="dxa"/>
            <w:tcBorders>
              <w:top w:val="nil"/>
              <w:left w:val="nil"/>
              <w:bottom w:val="single" w:sz="8" w:space="0" w:color="009999"/>
              <w:right w:val="single" w:sz="12" w:space="0" w:color="009999"/>
            </w:tcBorders>
            <w:shd w:val="clear" w:color="auto" w:fill="auto"/>
            <w:vAlign w:val="center"/>
            <w:hideMark/>
          </w:tcPr>
          <w:p w14:paraId="1E899374" w14:textId="77777777" w:rsidR="0057349D" w:rsidRPr="0077507E" w:rsidRDefault="0057349D" w:rsidP="0057349D">
            <w:pPr>
              <w:spacing w:before="0" w:after="0"/>
              <w:jc w:val="center"/>
              <w:rPr>
                <w:rFonts w:ascii="Times New Roman" w:eastAsia="Times New Roman" w:hAnsi="Times New Roman" w:cs="Times New Roman"/>
                <w:color w:val="010000"/>
              </w:rPr>
            </w:pPr>
            <w:r w:rsidRPr="0077507E">
              <w:rPr>
                <w:rFonts w:ascii="Times New Roman" w:eastAsia="Times New Roman" w:hAnsi="Times New Roman" w:cs="Times New Roman"/>
                <w:color w:val="010000"/>
              </w:rPr>
              <w:t>0.45</w:t>
            </w:r>
          </w:p>
        </w:tc>
      </w:tr>
      <w:tr w:rsidR="0057349D" w:rsidRPr="0057349D" w14:paraId="55616BB8" w14:textId="77777777" w:rsidTr="0077507E">
        <w:trPr>
          <w:trHeight w:val="580"/>
          <w:jc w:val="center"/>
        </w:trPr>
        <w:tc>
          <w:tcPr>
            <w:tcW w:w="5385" w:type="dxa"/>
            <w:tcBorders>
              <w:top w:val="nil"/>
              <w:left w:val="single" w:sz="12" w:space="0" w:color="009999"/>
              <w:bottom w:val="single" w:sz="12" w:space="0" w:color="009999"/>
              <w:right w:val="single" w:sz="12" w:space="0" w:color="009999"/>
            </w:tcBorders>
            <w:shd w:val="clear" w:color="auto" w:fill="auto"/>
            <w:vAlign w:val="center"/>
            <w:hideMark/>
          </w:tcPr>
          <w:p w14:paraId="25AD0035" w14:textId="77777777" w:rsidR="0057349D" w:rsidRPr="0077507E" w:rsidRDefault="0057349D" w:rsidP="0077507E">
            <w:pPr>
              <w:spacing w:before="0" w:after="0"/>
              <w:rPr>
                <w:rFonts w:ascii="Times New Roman" w:eastAsia="Times New Roman" w:hAnsi="Times New Roman" w:cs="Times New Roman"/>
                <w:color w:val="010000"/>
              </w:rPr>
            </w:pPr>
            <w:r w:rsidRPr="0077507E">
              <w:rPr>
                <w:rFonts w:ascii="Times New Roman" w:eastAsia="Times New Roman" w:hAnsi="Times New Roman" w:cs="Times New Roman"/>
                <w:color w:val="010000"/>
              </w:rPr>
              <w:t>For corrosion protection for reinforced concrete exposed to chlorides</w:t>
            </w:r>
          </w:p>
        </w:tc>
        <w:tc>
          <w:tcPr>
            <w:tcW w:w="2160" w:type="dxa"/>
            <w:tcBorders>
              <w:top w:val="nil"/>
              <w:left w:val="nil"/>
              <w:bottom w:val="single" w:sz="12" w:space="0" w:color="009999"/>
              <w:right w:val="single" w:sz="12" w:space="0" w:color="009999"/>
            </w:tcBorders>
            <w:shd w:val="clear" w:color="auto" w:fill="auto"/>
            <w:vAlign w:val="center"/>
            <w:hideMark/>
          </w:tcPr>
          <w:p w14:paraId="78EDC9BE" w14:textId="77777777" w:rsidR="0057349D" w:rsidRPr="0077507E" w:rsidRDefault="0057349D" w:rsidP="0057349D">
            <w:pPr>
              <w:spacing w:before="0" w:after="0"/>
              <w:jc w:val="center"/>
              <w:rPr>
                <w:rFonts w:ascii="Times New Roman" w:eastAsia="Times New Roman" w:hAnsi="Times New Roman" w:cs="Times New Roman"/>
                <w:color w:val="010000"/>
              </w:rPr>
            </w:pPr>
            <w:r w:rsidRPr="0077507E">
              <w:rPr>
                <w:rFonts w:ascii="Times New Roman" w:eastAsia="Times New Roman" w:hAnsi="Times New Roman" w:cs="Times New Roman"/>
                <w:color w:val="010000"/>
              </w:rPr>
              <w:t>0.4</w:t>
            </w:r>
          </w:p>
        </w:tc>
      </w:tr>
    </w:tbl>
    <w:p w14:paraId="10F23C0E" w14:textId="77777777" w:rsidR="0057349D" w:rsidRPr="00506E07" w:rsidRDefault="0057349D" w:rsidP="0028504D">
      <w:pPr>
        <w:spacing w:before="0" w:after="0"/>
        <w:jc w:val="both"/>
        <w:rPr>
          <w:rFonts w:ascii="Times New Roman" w:eastAsia="Times New Roman" w:hAnsi="Times New Roman" w:cs="Times New Roman"/>
          <w:lang w:eastAsia="ko-KR"/>
        </w:rPr>
      </w:pPr>
    </w:p>
    <w:p w14:paraId="06CE2CD0" w14:textId="1D1F75DB" w:rsidR="00753318" w:rsidRDefault="0081502F" w:rsidP="0077507E">
      <w:pPr>
        <w:spacing w:after="0"/>
        <w:rPr>
          <w:rFonts w:ascii="Times New Roman" w:hAnsi="Times New Roman" w:cs="Times New Roman"/>
        </w:rPr>
      </w:pPr>
      <w:r w:rsidRPr="00506E07">
        <w:rPr>
          <w:rFonts w:ascii="Times New Roman" w:hAnsi="Times New Roman" w:cs="Times New Roman"/>
        </w:rPr>
        <w:t xml:space="preserve">The </w:t>
      </w:r>
      <w:r w:rsidR="00D862AB">
        <w:rPr>
          <w:rFonts w:ascii="Times New Roman" w:hAnsi="Times New Roman" w:cs="Times New Roman"/>
        </w:rPr>
        <w:t xml:space="preserve">trial method </w:t>
      </w:r>
      <w:r w:rsidRPr="00506E07">
        <w:rPr>
          <w:rFonts w:ascii="Times New Roman" w:hAnsi="Times New Roman" w:cs="Times New Roman"/>
        </w:rPr>
        <w:t>begins with the specification of the basic constituents: cement, water, coarse and fine aggregate</w:t>
      </w:r>
      <w:r w:rsidR="008654B1" w:rsidRPr="00506E07">
        <w:rPr>
          <w:rFonts w:ascii="Times New Roman" w:hAnsi="Times New Roman" w:cs="Times New Roman"/>
        </w:rPr>
        <w:t>s,</w:t>
      </w:r>
      <w:r w:rsidRPr="00506E07">
        <w:rPr>
          <w:rFonts w:ascii="Times New Roman" w:hAnsi="Times New Roman" w:cs="Times New Roman"/>
        </w:rPr>
        <w:t xml:space="preserve"> and target air content. </w:t>
      </w:r>
      <w:r w:rsidR="001E2959" w:rsidRPr="00506E07">
        <w:rPr>
          <w:rFonts w:ascii="Times New Roman" w:hAnsi="Times New Roman" w:cs="Times New Roman"/>
        </w:rPr>
        <w:t>The coarse and fine aggregate</w:t>
      </w:r>
      <w:r w:rsidR="008654B1" w:rsidRPr="00506E07">
        <w:rPr>
          <w:rFonts w:ascii="Times New Roman" w:hAnsi="Times New Roman" w:cs="Times New Roman"/>
        </w:rPr>
        <w:t>s</w:t>
      </w:r>
      <w:r w:rsidR="001E2959" w:rsidRPr="00506E07">
        <w:rPr>
          <w:rFonts w:ascii="Times New Roman" w:hAnsi="Times New Roman" w:cs="Times New Roman"/>
        </w:rPr>
        <w:t xml:space="preserve"> are assumed to be inert</w:t>
      </w:r>
      <w:r w:rsidR="008654B1" w:rsidRPr="00506E07">
        <w:rPr>
          <w:rFonts w:ascii="Times New Roman" w:hAnsi="Times New Roman" w:cs="Times New Roman"/>
        </w:rPr>
        <w:t>,</w:t>
      </w:r>
      <w:r w:rsidR="001E2959" w:rsidRPr="00506E07">
        <w:rPr>
          <w:rFonts w:ascii="Times New Roman" w:hAnsi="Times New Roman" w:cs="Times New Roman"/>
        </w:rPr>
        <w:t xml:space="preserve"> thus the main variables</w:t>
      </w:r>
      <w:r w:rsidR="008654B1" w:rsidRPr="00506E07">
        <w:rPr>
          <w:rFonts w:ascii="Times New Roman" w:hAnsi="Times New Roman" w:cs="Times New Roman"/>
        </w:rPr>
        <w:t xml:space="preserve"> in the mix</w:t>
      </w:r>
      <w:r w:rsidR="001E2959" w:rsidRPr="00506E07">
        <w:rPr>
          <w:rFonts w:ascii="Times New Roman" w:hAnsi="Times New Roman" w:cs="Times New Roman"/>
        </w:rPr>
        <w:t xml:space="preserve"> are the cement, water</w:t>
      </w:r>
      <w:r w:rsidR="008654B1" w:rsidRPr="00506E07">
        <w:rPr>
          <w:rFonts w:ascii="Times New Roman" w:hAnsi="Times New Roman" w:cs="Times New Roman"/>
        </w:rPr>
        <w:t>,</w:t>
      </w:r>
      <w:r w:rsidR="001E2959" w:rsidRPr="00506E07">
        <w:rPr>
          <w:rFonts w:ascii="Times New Roman" w:hAnsi="Times New Roman" w:cs="Times New Roman"/>
        </w:rPr>
        <w:t xml:space="preserve"> and air.  The water to cement ratio (</w:t>
      </w:r>
      <w:r w:rsidR="001E2959" w:rsidRPr="00506E07">
        <w:rPr>
          <w:rFonts w:ascii="Times New Roman" w:hAnsi="Times New Roman" w:cs="Times New Roman"/>
          <w:i/>
        </w:rPr>
        <w:t>w/c</w:t>
      </w:r>
      <w:r w:rsidR="001E2959" w:rsidRPr="00506E07">
        <w:rPr>
          <w:rFonts w:ascii="Times New Roman" w:hAnsi="Times New Roman" w:cs="Times New Roman"/>
        </w:rPr>
        <w:t>) is the most important parameter</w:t>
      </w:r>
      <w:r w:rsidR="008654B1" w:rsidRPr="00506E07">
        <w:rPr>
          <w:rFonts w:ascii="Times New Roman" w:hAnsi="Times New Roman" w:cs="Times New Roman"/>
        </w:rPr>
        <w:t>,</w:t>
      </w:r>
      <w:r w:rsidR="001E2959" w:rsidRPr="00506E07">
        <w:rPr>
          <w:rFonts w:ascii="Times New Roman" w:hAnsi="Times New Roman" w:cs="Times New Roman"/>
        </w:rPr>
        <w:t xml:space="preserve"> as the concrete strength </w:t>
      </w:r>
      <w:r w:rsidR="00D862AB">
        <w:rPr>
          <w:rFonts w:ascii="Times New Roman" w:hAnsi="Times New Roman" w:cs="Times New Roman"/>
        </w:rPr>
        <w:t xml:space="preserve">(Table 1) </w:t>
      </w:r>
      <w:r w:rsidR="001E2959" w:rsidRPr="00506E07">
        <w:rPr>
          <w:rFonts w:ascii="Times New Roman" w:hAnsi="Times New Roman" w:cs="Times New Roman"/>
        </w:rPr>
        <w:t xml:space="preserve">is directly dependent on this quantity, which typically varies </w:t>
      </w:r>
      <w:r w:rsidR="008654B1" w:rsidRPr="00506E07">
        <w:rPr>
          <w:rFonts w:ascii="Times New Roman" w:hAnsi="Times New Roman" w:cs="Times New Roman"/>
        </w:rPr>
        <w:t xml:space="preserve">from </w:t>
      </w:r>
      <w:r w:rsidR="001E2959" w:rsidRPr="00506E07">
        <w:rPr>
          <w:rFonts w:ascii="Times New Roman" w:hAnsi="Times New Roman" w:cs="Times New Roman"/>
        </w:rPr>
        <w:t>about 0.35 for high-strength concrete</w:t>
      </w:r>
      <w:r w:rsidR="008654B1" w:rsidRPr="00506E07">
        <w:rPr>
          <w:rFonts w:ascii="Times New Roman" w:hAnsi="Times New Roman" w:cs="Times New Roman"/>
        </w:rPr>
        <w:t>,</w:t>
      </w:r>
      <w:r w:rsidR="001E2959" w:rsidRPr="00506E07">
        <w:rPr>
          <w:rFonts w:ascii="Times New Roman" w:hAnsi="Times New Roman" w:cs="Times New Roman"/>
        </w:rPr>
        <w:t xml:space="preserve"> to about 0.6 for low</w:t>
      </w:r>
      <w:r w:rsidR="008654B1" w:rsidRPr="00506E07">
        <w:rPr>
          <w:rFonts w:ascii="Times New Roman" w:hAnsi="Times New Roman" w:cs="Times New Roman"/>
        </w:rPr>
        <w:t>-</w:t>
      </w:r>
      <w:r w:rsidR="001E2959" w:rsidRPr="00506E07">
        <w:rPr>
          <w:rFonts w:ascii="Times New Roman" w:hAnsi="Times New Roman" w:cs="Times New Roman"/>
        </w:rPr>
        <w:t xml:space="preserve">strength concrete (driveways and sidewalks). </w:t>
      </w:r>
      <w:r w:rsidR="00D8325D">
        <w:rPr>
          <w:rFonts w:ascii="Times New Roman" w:hAnsi="Times New Roman" w:cs="Times New Roman"/>
        </w:rPr>
        <w:t>A lower</w:t>
      </w:r>
      <w:r w:rsidR="00D8325D" w:rsidRPr="00506E07">
        <w:rPr>
          <w:rFonts w:ascii="Times New Roman" w:hAnsi="Times New Roman" w:cs="Times New Roman"/>
        </w:rPr>
        <w:t xml:space="preserve"> </w:t>
      </w:r>
      <w:r w:rsidR="00D8325D" w:rsidRPr="00506E07">
        <w:rPr>
          <w:rFonts w:ascii="Times New Roman" w:hAnsi="Times New Roman" w:cs="Times New Roman"/>
          <w:i/>
        </w:rPr>
        <w:t>w/c</w:t>
      </w:r>
      <w:r w:rsidR="00D8325D" w:rsidRPr="00506E07">
        <w:rPr>
          <w:rFonts w:ascii="Times New Roman" w:hAnsi="Times New Roman" w:cs="Times New Roman"/>
        </w:rPr>
        <w:t xml:space="preserve"> ratio </w:t>
      </w:r>
      <w:r w:rsidR="00D8325D">
        <w:rPr>
          <w:rFonts w:ascii="Times New Roman" w:hAnsi="Times New Roman" w:cs="Times New Roman"/>
        </w:rPr>
        <w:t>decreases</w:t>
      </w:r>
      <w:r w:rsidR="00D8325D" w:rsidRPr="00506E07">
        <w:rPr>
          <w:rFonts w:ascii="Times New Roman" w:hAnsi="Times New Roman" w:cs="Times New Roman"/>
        </w:rPr>
        <w:t xml:space="preserve"> the permeability of the concrete, </w:t>
      </w:r>
      <w:r w:rsidR="00D8325D">
        <w:rPr>
          <w:rFonts w:ascii="Times New Roman" w:hAnsi="Times New Roman" w:cs="Times New Roman"/>
        </w:rPr>
        <w:t>improving</w:t>
      </w:r>
      <w:r w:rsidR="00D8325D" w:rsidRPr="00506E07">
        <w:rPr>
          <w:rFonts w:ascii="Times New Roman" w:hAnsi="Times New Roman" w:cs="Times New Roman"/>
        </w:rPr>
        <w:t xml:space="preserve"> its durability</w:t>
      </w:r>
      <w:r w:rsidR="00D8325D">
        <w:rPr>
          <w:rFonts w:ascii="Times New Roman" w:hAnsi="Times New Roman" w:cs="Times New Roman"/>
        </w:rPr>
        <w:t xml:space="preserve"> by reducing the rates at which salt ions penetrate the concrete and lead to corrosion of the reinforcement (Table 2)</w:t>
      </w:r>
      <w:r w:rsidR="00D8325D" w:rsidRPr="00506E07">
        <w:rPr>
          <w:rFonts w:ascii="Times New Roman" w:hAnsi="Times New Roman" w:cs="Times New Roman"/>
        </w:rPr>
        <w:t>.</w:t>
      </w:r>
      <w:r w:rsidR="00D8325D">
        <w:rPr>
          <w:rFonts w:ascii="Times New Roman" w:hAnsi="Times New Roman" w:cs="Times New Roman"/>
        </w:rPr>
        <w:t xml:space="preserve"> Arbitrarily, the strength is customarily measured at 28 days after casting.</w:t>
      </w:r>
    </w:p>
    <w:p w14:paraId="0359A571" w14:textId="41F921C2" w:rsidR="00753318" w:rsidRPr="00506E07" w:rsidRDefault="00753318" w:rsidP="0077507E">
      <w:pPr>
        <w:spacing w:after="0"/>
        <w:rPr>
          <w:rFonts w:ascii="Times New Roman" w:hAnsi="Times New Roman" w:cs="Times New Roman"/>
        </w:rPr>
      </w:pPr>
      <w:r>
        <w:rPr>
          <w:rFonts w:ascii="Times New Roman" w:hAnsi="Times New Roman" w:cs="Times New Roman"/>
        </w:rPr>
        <w:t>A</w:t>
      </w:r>
      <w:r w:rsidR="00E57B0F">
        <w:rPr>
          <w:rFonts w:ascii="Times New Roman" w:hAnsi="Times New Roman" w:cs="Times New Roman"/>
        </w:rPr>
        <w:t xml:space="preserve"> slump</w:t>
      </w:r>
      <w:r>
        <w:rPr>
          <w:rFonts w:ascii="Times New Roman" w:hAnsi="Times New Roman" w:cs="Times New Roman"/>
        </w:rPr>
        <w:t>,</w:t>
      </w:r>
      <w:r w:rsidR="00E57B0F">
        <w:rPr>
          <w:rFonts w:ascii="Times New Roman" w:hAnsi="Times New Roman" w:cs="Times New Roman"/>
        </w:rPr>
        <w:t xml:space="preserve"> or measure of the </w:t>
      </w:r>
      <w:proofErr w:type="spellStart"/>
      <w:r w:rsidR="00E57B0F">
        <w:rPr>
          <w:rFonts w:ascii="Times New Roman" w:hAnsi="Times New Roman" w:cs="Times New Roman"/>
        </w:rPr>
        <w:t>flowability</w:t>
      </w:r>
      <w:proofErr w:type="spellEnd"/>
      <w:r w:rsidR="00E57B0F">
        <w:rPr>
          <w:rFonts w:ascii="Times New Roman" w:hAnsi="Times New Roman" w:cs="Times New Roman"/>
        </w:rPr>
        <w:t xml:space="preserve"> of the concrete, is also commonly specified to facilitate placing of the concrete in the formwork.  The slump test is shown in Figure 1 and </w:t>
      </w:r>
      <w:r>
        <w:rPr>
          <w:rFonts w:ascii="Times New Roman" w:hAnsi="Times New Roman" w:cs="Times New Roman"/>
        </w:rPr>
        <w:t>consists of filling with fresh concrete and compacting an inverted steel cone in three layers</w:t>
      </w:r>
      <w:r w:rsidR="00E57B0F">
        <w:rPr>
          <w:rFonts w:ascii="Times New Roman" w:hAnsi="Times New Roman" w:cs="Times New Roman"/>
        </w:rPr>
        <w:t xml:space="preserve">. </w:t>
      </w:r>
      <w:r>
        <w:rPr>
          <w:rFonts w:ascii="Times New Roman" w:hAnsi="Times New Roman" w:cs="Times New Roman"/>
        </w:rPr>
        <w:t xml:space="preserve"> Once the cone is filled, the cone is lifted vertically and the amount that the concrete slumps is measured. </w:t>
      </w:r>
      <w:r w:rsidR="00E57B0F">
        <w:rPr>
          <w:rFonts w:ascii="Times New Roman" w:hAnsi="Times New Roman" w:cs="Times New Roman"/>
        </w:rPr>
        <w:t>For good workability, slumps in the range of 3 to 5 in. are commonly specified.</w:t>
      </w:r>
      <w:r>
        <w:rPr>
          <w:rFonts w:ascii="Times New Roman" w:hAnsi="Times New Roman" w:cs="Times New Roman"/>
        </w:rPr>
        <w:t xml:space="preserve"> </w:t>
      </w:r>
      <w:r w:rsidRPr="00506E07">
        <w:rPr>
          <w:rFonts w:ascii="Times New Roman" w:hAnsi="Times New Roman" w:cs="Times New Roman"/>
        </w:rPr>
        <w:t xml:space="preserve">The behavior of the concrete under this </w:t>
      </w:r>
      <w:r w:rsidR="00D8325D">
        <w:rPr>
          <w:rFonts w:ascii="Times New Roman" w:hAnsi="Times New Roman" w:cs="Times New Roman"/>
        </w:rPr>
        <w:t>test</w:t>
      </w:r>
      <w:r w:rsidRPr="00506E07">
        <w:rPr>
          <w:rFonts w:ascii="Times New Roman" w:hAnsi="Times New Roman" w:cs="Times New Roman"/>
        </w:rPr>
        <w:t xml:space="preserve"> is a</w:t>
      </w:r>
      <w:r w:rsidR="00D8325D">
        <w:rPr>
          <w:rFonts w:ascii="Times New Roman" w:hAnsi="Times New Roman" w:cs="Times New Roman"/>
        </w:rPr>
        <w:t>lso a</w:t>
      </w:r>
      <w:r w:rsidRPr="00506E07">
        <w:rPr>
          <w:rFonts w:ascii="Times New Roman" w:hAnsi="Times New Roman" w:cs="Times New Roman"/>
        </w:rPr>
        <w:t xml:space="preserve"> valuable indication of the cohesiveness</w:t>
      </w:r>
      <w:r w:rsidR="00D8325D">
        <w:rPr>
          <w:rFonts w:ascii="Times New Roman" w:hAnsi="Times New Roman" w:cs="Times New Roman"/>
        </w:rPr>
        <w:t xml:space="preserve"> of the mix</w:t>
      </w:r>
      <w:r w:rsidRPr="00506E07">
        <w:rPr>
          <w:rFonts w:ascii="Times New Roman" w:hAnsi="Times New Roman" w:cs="Times New Roman"/>
        </w:rPr>
        <w:t>. A well-proportioned mix will gradually slump to lower elevation and retain its original form, while a poor mix will crumble, segregate, and fall apart.</w:t>
      </w:r>
    </w:p>
    <w:p w14:paraId="406EA57E" w14:textId="54F9E28F" w:rsidR="00C44B9E" w:rsidRDefault="00753318" w:rsidP="0077507E">
      <w:pPr>
        <w:spacing w:after="0"/>
        <w:jc w:val="center"/>
        <w:rPr>
          <w:rFonts w:ascii="Times New Roman" w:hAnsi="Times New Roman" w:cs="Times New Roman"/>
        </w:rPr>
      </w:pPr>
      <w:r w:rsidRPr="00506E07">
        <w:rPr>
          <w:rFonts w:ascii="Times New Roman" w:hAnsi="Times New Roman" w:cs="Times New Roman"/>
          <w:i/>
        </w:rPr>
        <w:t>Figure 1 – Slump cone test</w:t>
      </w:r>
    </w:p>
    <w:p w14:paraId="2526951E" w14:textId="26220E6C" w:rsidR="00753318" w:rsidRDefault="0081502F" w:rsidP="0028504D">
      <w:pPr>
        <w:rPr>
          <w:ins w:id="2" w:author="User 1" w:date="2017-03-08T10:28:00Z"/>
          <w:rFonts w:ascii="Times New Roman" w:hAnsi="Times New Roman" w:cs="Times New Roman"/>
        </w:rPr>
      </w:pPr>
      <w:r w:rsidRPr="00506E07">
        <w:rPr>
          <w:rFonts w:ascii="Times New Roman" w:hAnsi="Times New Roman" w:cs="Times New Roman"/>
        </w:rPr>
        <w:t xml:space="preserve">The </w:t>
      </w:r>
      <w:r w:rsidR="001E2959" w:rsidRPr="00506E07">
        <w:rPr>
          <w:rFonts w:ascii="Times New Roman" w:hAnsi="Times New Roman" w:cs="Times New Roman"/>
        </w:rPr>
        <w:t>air content</w:t>
      </w:r>
      <w:r w:rsidRPr="00506E07">
        <w:rPr>
          <w:rFonts w:ascii="Times New Roman" w:hAnsi="Times New Roman" w:cs="Times New Roman"/>
        </w:rPr>
        <w:t xml:space="preserve"> </w:t>
      </w:r>
      <w:r w:rsidR="00ED77FC" w:rsidRPr="00506E07">
        <w:rPr>
          <w:rFonts w:ascii="Times New Roman" w:hAnsi="Times New Roman" w:cs="Times New Roman"/>
        </w:rPr>
        <w:t xml:space="preserve">also </w:t>
      </w:r>
      <w:r w:rsidRPr="00506E07">
        <w:rPr>
          <w:rFonts w:ascii="Times New Roman" w:hAnsi="Times New Roman" w:cs="Times New Roman"/>
        </w:rPr>
        <w:t>plays an important role in durability</w:t>
      </w:r>
      <w:r w:rsidR="00ED77FC" w:rsidRPr="00506E07">
        <w:rPr>
          <w:rFonts w:ascii="Times New Roman" w:hAnsi="Times New Roman" w:cs="Times New Roman"/>
        </w:rPr>
        <w:t xml:space="preserve">, especially </w:t>
      </w:r>
      <w:r w:rsidRPr="00506E07">
        <w:rPr>
          <w:rFonts w:ascii="Times New Roman" w:hAnsi="Times New Roman" w:cs="Times New Roman"/>
        </w:rPr>
        <w:t xml:space="preserve">if the concrete </w:t>
      </w:r>
      <w:r w:rsidR="00ED77FC" w:rsidRPr="00506E07">
        <w:rPr>
          <w:rFonts w:ascii="Times New Roman" w:hAnsi="Times New Roman" w:cs="Times New Roman"/>
        </w:rPr>
        <w:t xml:space="preserve">is intended for </w:t>
      </w:r>
      <w:r w:rsidRPr="00506E07">
        <w:rPr>
          <w:rFonts w:ascii="Times New Roman" w:hAnsi="Times New Roman" w:cs="Times New Roman"/>
        </w:rPr>
        <w:t xml:space="preserve">use in a region that undergoes cycles of freezing and thawing. </w:t>
      </w:r>
      <w:r w:rsidR="00D862AB">
        <w:rPr>
          <w:rFonts w:ascii="Times New Roman" w:hAnsi="Times New Roman" w:cs="Times New Roman"/>
        </w:rPr>
        <w:t>When freezing occurs, the free water</w:t>
      </w:r>
      <w:r w:rsidR="0077507E">
        <w:rPr>
          <w:rFonts w:ascii="Times New Roman" w:hAnsi="Times New Roman" w:cs="Times New Roman"/>
        </w:rPr>
        <w:t xml:space="preserve"> </w:t>
      </w:r>
      <w:r w:rsidR="00D862AB">
        <w:rPr>
          <w:rFonts w:ascii="Times New Roman" w:hAnsi="Times New Roman" w:cs="Times New Roman"/>
        </w:rPr>
        <w:t>turns rapidly to ice, expanding by about 10%</w:t>
      </w:r>
      <w:ins w:id="3" w:author="Amy Barrett" w:date="2017-03-17T14:24:00Z">
        <w:r w:rsidR="0077507E">
          <w:rPr>
            <w:rFonts w:ascii="Times New Roman" w:hAnsi="Times New Roman" w:cs="Times New Roman"/>
          </w:rPr>
          <w:t xml:space="preserve">. </w:t>
        </w:r>
      </w:ins>
      <w:ins w:id="4" w:author="User 1" w:date="2017-03-08T10:08:00Z">
        <w:del w:id="5" w:author="Amy Barrett" w:date="2017-03-17T14:24:00Z">
          <w:r w:rsidR="00D862AB" w:rsidDel="0077507E">
            <w:rPr>
              <w:rFonts w:ascii="Times New Roman" w:hAnsi="Times New Roman" w:cs="Times New Roman"/>
            </w:rPr>
            <w:delText>;</w:delText>
          </w:r>
        </w:del>
        <w:r w:rsidR="00D862AB">
          <w:rPr>
            <w:rFonts w:ascii="Times New Roman" w:hAnsi="Times New Roman" w:cs="Times New Roman"/>
          </w:rPr>
          <w:t xml:space="preserve"> </w:t>
        </w:r>
      </w:ins>
      <w:ins w:id="6" w:author="Amy Barrett" w:date="2017-03-17T14:25:00Z">
        <w:r w:rsidR="0077507E">
          <w:rPr>
            <w:rFonts w:ascii="Times New Roman" w:hAnsi="Times New Roman" w:cs="Times New Roman"/>
          </w:rPr>
          <w:t>Thus, t</w:t>
        </w:r>
      </w:ins>
      <w:del w:id="7" w:author="Amy Barrett" w:date="2017-03-17T14:25:00Z">
        <w:r w:rsidR="00D862AB" w:rsidDel="0077507E">
          <w:rPr>
            <w:rFonts w:ascii="Times New Roman" w:hAnsi="Times New Roman" w:cs="Times New Roman"/>
          </w:rPr>
          <w:delText>t</w:delText>
        </w:r>
      </w:del>
      <w:r w:rsidR="00D862AB">
        <w:rPr>
          <w:rFonts w:ascii="Times New Roman" w:hAnsi="Times New Roman" w:cs="Times New Roman"/>
        </w:rPr>
        <w:t xml:space="preserve">here need to be many very small, closely spaced air bubbles in the mix to allow this expansion without cracking the concrete.  To increase freeze-thaw resistance, air-entrainment agents are added to concrete to raise the amount of air from 1-2% to about 5-7% of the total volume. The higher amount of air results in a lower strength, so for a given strength, a higher w/c is necessary if air entrainment is used (see Table 1). </w:t>
      </w:r>
      <w:r w:rsidR="00D8325D">
        <w:rPr>
          <w:rFonts w:ascii="Times New Roman" w:hAnsi="Times New Roman" w:cs="Times New Roman"/>
        </w:rPr>
        <w:t>There are several techniques that can be used to measure the air content in fresh concrete</w:t>
      </w:r>
      <w:r w:rsidR="004536FF">
        <w:rPr>
          <w:rFonts w:ascii="Times New Roman" w:hAnsi="Times New Roman" w:cs="Times New Roman"/>
        </w:rPr>
        <w:t>, and the selection of which technique to use is based on equipment availability.</w:t>
      </w:r>
    </w:p>
    <w:p w14:paraId="4021C25C" w14:textId="54335FA9" w:rsidR="001E2959" w:rsidRPr="00506E07" w:rsidRDefault="006E6A1B" w:rsidP="0028504D">
      <w:pPr>
        <w:rPr>
          <w:rFonts w:ascii="Times New Roman" w:hAnsi="Times New Roman" w:cs="Times New Roman"/>
        </w:rPr>
      </w:pPr>
      <w:r w:rsidRPr="00506E07">
        <w:rPr>
          <w:rFonts w:ascii="Times New Roman" w:hAnsi="Times New Roman" w:cs="Times New Roman"/>
        </w:rPr>
        <w:t xml:space="preserve">The strength gain of the concrete is also dependent on several other factors, with the curing temperature and humidity representing the other largest contributing factors to the strength.  </w:t>
      </w:r>
      <w:r w:rsidR="00D862AB">
        <w:rPr>
          <w:rFonts w:ascii="Times New Roman" w:hAnsi="Times New Roman" w:cs="Times New Roman"/>
        </w:rPr>
        <w:t>Curing at high temperature and humidity accelerate the strength gain</w:t>
      </w:r>
      <w:r w:rsidR="00E57B0F">
        <w:rPr>
          <w:rFonts w:ascii="Times New Roman" w:hAnsi="Times New Roman" w:cs="Times New Roman"/>
        </w:rPr>
        <w:t xml:space="preserve"> significantly.</w:t>
      </w:r>
    </w:p>
    <w:p w14:paraId="183D9576" w14:textId="6B70E364" w:rsidR="0028504D" w:rsidRPr="00506E07" w:rsidRDefault="0081502F" w:rsidP="0028504D">
      <w:pPr>
        <w:rPr>
          <w:rFonts w:ascii="Times New Roman" w:hAnsi="Times New Roman" w:cs="Times New Roman"/>
        </w:rPr>
      </w:pPr>
      <w:r w:rsidRPr="00506E07">
        <w:rPr>
          <w:rFonts w:ascii="Times New Roman" w:hAnsi="Times New Roman" w:cs="Times New Roman"/>
        </w:rPr>
        <w:t>The following data is given for the mater</w:t>
      </w:r>
      <w:r w:rsidR="001C6017" w:rsidRPr="00506E07">
        <w:rPr>
          <w:rFonts w:ascii="Times New Roman" w:hAnsi="Times New Roman" w:cs="Times New Roman"/>
        </w:rPr>
        <w:t>i</w:t>
      </w:r>
      <w:r w:rsidRPr="00506E07">
        <w:rPr>
          <w:rFonts w:ascii="Times New Roman" w:hAnsi="Times New Roman" w:cs="Times New Roman"/>
        </w:rPr>
        <w:t>als</w:t>
      </w:r>
      <w:r w:rsidR="001E2959" w:rsidRPr="00506E07">
        <w:rPr>
          <w:rFonts w:ascii="Times New Roman" w:hAnsi="Times New Roman" w:cs="Times New Roman"/>
        </w:rPr>
        <w:t xml:space="preserve"> in this laboratory</w:t>
      </w:r>
      <w:r w:rsidRPr="00506E07">
        <w:rPr>
          <w:rFonts w:ascii="Times New Roman" w:hAnsi="Times New Roman" w:cs="Times New Roman"/>
        </w:rPr>
        <w:t xml:space="preserve">:  </w:t>
      </w:r>
    </w:p>
    <w:p w14:paraId="0D9B867E" w14:textId="2C50774C" w:rsidR="0028504D" w:rsidRPr="00506E07" w:rsidRDefault="0028504D" w:rsidP="0028504D">
      <w:pPr>
        <w:numPr>
          <w:ilvl w:val="0"/>
          <w:numId w:val="5"/>
        </w:numPr>
        <w:spacing w:before="0" w:after="0"/>
        <w:rPr>
          <w:rFonts w:ascii="Times New Roman" w:hAnsi="Times New Roman" w:cs="Times New Roman"/>
        </w:rPr>
      </w:pPr>
      <w:r w:rsidRPr="00506E07">
        <w:rPr>
          <w:rFonts w:ascii="Times New Roman" w:hAnsi="Times New Roman" w:cs="Times New Roman"/>
        </w:rPr>
        <w:t>Cement:</w:t>
      </w:r>
      <w:r w:rsidR="0081502F" w:rsidRPr="00506E07">
        <w:rPr>
          <w:rFonts w:ascii="Times New Roman" w:hAnsi="Times New Roman" w:cs="Times New Roman"/>
        </w:rPr>
        <w:t xml:space="preserve"> </w:t>
      </w:r>
      <w:r w:rsidR="00C46077" w:rsidRPr="00506E07">
        <w:rPr>
          <w:rFonts w:ascii="Times New Roman" w:hAnsi="Times New Roman" w:cs="Times New Roman"/>
        </w:rPr>
        <w:t>N</w:t>
      </w:r>
      <w:r w:rsidR="0081502F" w:rsidRPr="00506E07">
        <w:rPr>
          <w:rFonts w:ascii="Times New Roman" w:hAnsi="Times New Roman" w:cs="Times New Roman"/>
        </w:rPr>
        <w:t>ormal cement (</w:t>
      </w:r>
      <w:r w:rsidRPr="00506E07">
        <w:rPr>
          <w:rFonts w:ascii="Times New Roman" w:hAnsi="Times New Roman" w:cs="Times New Roman"/>
        </w:rPr>
        <w:t>Type I</w:t>
      </w:r>
      <w:r w:rsidR="0081502F" w:rsidRPr="00506E07">
        <w:rPr>
          <w:rFonts w:ascii="Times New Roman" w:hAnsi="Times New Roman" w:cs="Times New Roman"/>
        </w:rPr>
        <w:t>) with a specific gravity (SG) of</w:t>
      </w:r>
      <w:r w:rsidRPr="00506E07">
        <w:rPr>
          <w:rFonts w:ascii="Times New Roman" w:hAnsi="Times New Roman" w:cs="Times New Roman"/>
        </w:rPr>
        <w:t xml:space="preserve"> 3.15</w:t>
      </w:r>
    </w:p>
    <w:p w14:paraId="22835336" w14:textId="4F5CD3B1" w:rsidR="0028504D" w:rsidRPr="00506E07" w:rsidRDefault="0028504D" w:rsidP="0028504D">
      <w:pPr>
        <w:numPr>
          <w:ilvl w:val="0"/>
          <w:numId w:val="5"/>
        </w:numPr>
        <w:spacing w:before="0" w:after="0"/>
        <w:rPr>
          <w:rFonts w:ascii="Times New Roman" w:hAnsi="Times New Roman" w:cs="Times New Roman"/>
        </w:rPr>
      </w:pPr>
      <w:r w:rsidRPr="00506E07">
        <w:rPr>
          <w:rFonts w:ascii="Times New Roman" w:hAnsi="Times New Roman" w:cs="Times New Roman"/>
        </w:rPr>
        <w:lastRenderedPageBreak/>
        <w:t>Slump:</w:t>
      </w:r>
      <w:r w:rsidRPr="00506E07">
        <w:rPr>
          <w:rFonts w:ascii="Times New Roman" w:hAnsi="Times New Roman" w:cs="Times New Roman"/>
        </w:rPr>
        <w:tab/>
      </w:r>
      <w:r w:rsidR="0081502F" w:rsidRPr="00506E07">
        <w:rPr>
          <w:rFonts w:ascii="Times New Roman" w:hAnsi="Times New Roman" w:cs="Times New Roman"/>
        </w:rPr>
        <w:t xml:space="preserve"> </w:t>
      </w:r>
      <w:r w:rsidR="006E6A1B" w:rsidRPr="00506E07">
        <w:rPr>
          <w:rFonts w:ascii="Times New Roman" w:hAnsi="Times New Roman" w:cs="Times New Roman"/>
        </w:rPr>
        <w:t>T</w:t>
      </w:r>
      <w:r w:rsidR="0081502F" w:rsidRPr="00506E07">
        <w:rPr>
          <w:rFonts w:ascii="Times New Roman" w:hAnsi="Times New Roman" w:cs="Times New Roman"/>
        </w:rPr>
        <w:t xml:space="preserve">he desired initial slump is </w:t>
      </w:r>
      <w:r w:rsidRPr="00506E07">
        <w:rPr>
          <w:rFonts w:ascii="Times New Roman" w:hAnsi="Times New Roman" w:cs="Times New Roman"/>
        </w:rPr>
        <w:t xml:space="preserve">3.5 </w:t>
      </w:r>
      <w:r w:rsidRPr="00506E07">
        <w:rPr>
          <w:rFonts w:ascii="Times New Roman" w:hAnsi="Times New Roman" w:cs="Times New Roman"/>
        </w:rPr>
        <w:sym w:font="Symbol" w:char="F0B1"/>
      </w:r>
      <w:r w:rsidRPr="00506E07">
        <w:rPr>
          <w:rFonts w:ascii="Times New Roman" w:hAnsi="Times New Roman" w:cs="Times New Roman"/>
        </w:rPr>
        <w:t xml:space="preserve"> 0.5 in.</w:t>
      </w:r>
      <w:r w:rsidR="0081502F" w:rsidRPr="00506E07">
        <w:rPr>
          <w:rFonts w:ascii="Times New Roman" w:hAnsi="Times New Roman" w:cs="Times New Roman"/>
        </w:rPr>
        <w:t xml:space="preserve"> This </w:t>
      </w:r>
      <w:r w:rsidR="006E6A1B" w:rsidRPr="00506E07">
        <w:rPr>
          <w:rFonts w:ascii="Times New Roman" w:hAnsi="Times New Roman" w:cs="Times New Roman"/>
        </w:rPr>
        <w:t>concrete is</w:t>
      </w:r>
      <w:r w:rsidR="0081502F" w:rsidRPr="00506E07">
        <w:rPr>
          <w:rFonts w:ascii="Times New Roman" w:hAnsi="Times New Roman" w:cs="Times New Roman"/>
        </w:rPr>
        <w:t xml:space="preserve"> easily cast but will require vibration if there are small clearances bet</w:t>
      </w:r>
      <w:r w:rsidR="006E6A1B" w:rsidRPr="00506E07">
        <w:rPr>
          <w:rFonts w:ascii="Times New Roman" w:hAnsi="Times New Roman" w:cs="Times New Roman"/>
        </w:rPr>
        <w:t>w</w:t>
      </w:r>
      <w:r w:rsidR="0081502F" w:rsidRPr="00506E07">
        <w:rPr>
          <w:rFonts w:ascii="Times New Roman" w:hAnsi="Times New Roman" w:cs="Times New Roman"/>
        </w:rPr>
        <w:t>een the steel reinforcement and the forms.</w:t>
      </w:r>
    </w:p>
    <w:p w14:paraId="231C0461" w14:textId="06EB9652" w:rsidR="0028504D" w:rsidRPr="00506E07" w:rsidRDefault="0081502F" w:rsidP="0028504D">
      <w:pPr>
        <w:numPr>
          <w:ilvl w:val="0"/>
          <w:numId w:val="5"/>
        </w:numPr>
        <w:spacing w:before="0" w:after="0"/>
        <w:rPr>
          <w:rFonts w:ascii="Times New Roman" w:hAnsi="Times New Roman" w:cs="Times New Roman"/>
          <w:lang w:val="fr-FR"/>
        </w:rPr>
      </w:pPr>
      <w:r w:rsidRPr="00506E07">
        <w:rPr>
          <w:rFonts w:ascii="Times New Roman" w:hAnsi="Times New Roman" w:cs="Times New Roman"/>
          <w:lang w:val="fr-FR"/>
        </w:rPr>
        <w:t xml:space="preserve">Air content: The </w:t>
      </w:r>
      <w:proofErr w:type="spellStart"/>
      <w:r w:rsidRPr="00506E07">
        <w:rPr>
          <w:rFonts w:ascii="Times New Roman" w:hAnsi="Times New Roman" w:cs="Times New Roman"/>
          <w:lang w:val="fr-FR"/>
        </w:rPr>
        <w:t>concrete</w:t>
      </w:r>
      <w:proofErr w:type="spellEnd"/>
      <w:r w:rsidRPr="00506E07">
        <w:rPr>
          <w:rFonts w:ascii="Times New Roman" w:hAnsi="Times New Roman" w:cs="Times New Roman"/>
          <w:lang w:val="fr-FR"/>
        </w:rPr>
        <w:t xml:space="preserve"> mix </w:t>
      </w:r>
      <w:proofErr w:type="spellStart"/>
      <w:r w:rsidR="006E6A1B" w:rsidRPr="00506E07">
        <w:rPr>
          <w:rFonts w:ascii="Times New Roman" w:hAnsi="Times New Roman" w:cs="Times New Roman"/>
          <w:lang w:val="fr-FR"/>
        </w:rPr>
        <w:t>will</w:t>
      </w:r>
      <w:proofErr w:type="spellEnd"/>
      <w:r w:rsidR="006E6A1B" w:rsidRPr="00506E07">
        <w:rPr>
          <w:rFonts w:ascii="Times New Roman" w:hAnsi="Times New Roman" w:cs="Times New Roman"/>
          <w:lang w:val="fr-FR"/>
        </w:rPr>
        <w:t xml:space="preserve"> </w:t>
      </w:r>
      <w:proofErr w:type="spellStart"/>
      <w:r w:rsidR="006E6A1B" w:rsidRPr="00506E07">
        <w:rPr>
          <w:rFonts w:ascii="Times New Roman" w:hAnsi="Times New Roman" w:cs="Times New Roman"/>
          <w:lang w:val="fr-FR"/>
        </w:rPr>
        <w:t>be</w:t>
      </w:r>
      <w:proofErr w:type="spellEnd"/>
      <w:r w:rsidRPr="00506E07">
        <w:rPr>
          <w:rFonts w:ascii="Times New Roman" w:hAnsi="Times New Roman" w:cs="Times New Roman"/>
          <w:lang w:val="fr-FR"/>
        </w:rPr>
        <w:t xml:space="preserve"> </w:t>
      </w:r>
      <w:proofErr w:type="spellStart"/>
      <w:r w:rsidRPr="00506E07">
        <w:rPr>
          <w:rFonts w:ascii="Times New Roman" w:hAnsi="Times New Roman" w:cs="Times New Roman"/>
          <w:lang w:val="fr-FR"/>
        </w:rPr>
        <w:t>specified</w:t>
      </w:r>
      <w:proofErr w:type="spellEnd"/>
      <w:r w:rsidRPr="00506E07">
        <w:rPr>
          <w:rFonts w:ascii="Times New Roman" w:hAnsi="Times New Roman" w:cs="Times New Roman"/>
          <w:lang w:val="fr-FR"/>
        </w:rPr>
        <w:t xml:space="preserve"> as n</w:t>
      </w:r>
      <w:r w:rsidR="0028504D" w:rsidRPr="00506E07">
        <w:rPr>
          <w:rFonts w:ascii="Times New Roman" w:hAnsi="Times New Roman" w:cs="Times New Roman"/>
          <w:lang w:val="fr-FR"/>
        </w:rPr>
        <w:t>on</w:t>
      </w:r>
      <w:r w:rsidR="006E6A1B" w:rsidRPr="00506E07">
        <w:rPr>
          <w:rFonts w:ascii="Times New Roman" w:hAnsi="Times New Roman" w:cs="Times New Roman"/>
          <w:lang w:val="fr-FR"/>
        </w:rPr>
        <w:t>-</w:t>
      </w:r>
      <w:r w:rsidR="0028504D" w:rsidRPr="00506E07">
        <w:rPr>
          <w:rFonts w:ascii="Times New Roman" w:hAnsi="Times New Roman" w:cs="Times New Roman"/>
          <w:lang w:val="fr-FR"/>
        </w:rPr>
        <w:t>air</w:t>
      </w:r>
      <w:r w:rsidR="006E6A1B" w:rsidRPr="00506E07">
        <w:rPr>
          <w:rFonts w:ascii="Times New Roman" w:hAnsi="Times New Roman" w:cs="Times New Roman"/>
          <w:lang w:val="fr-FR"/>
        </w:rPr>
        <w:t>-</w:t>
      </w:r>
      <w:proofErr w:type="spellStart"/>
      <w:r w:rsidR="0028504D" w:rsidRPr="00506E07">
        <w:rPr>
          <w:rFonts w:ascii="Times New Roman" w:hAnsi="Times New Roman" w:cs="Times New Roman"/>
          <w:lang w:val="fr-FR"/>
        </w:rPr>
        <w:t>entrained</w:t>
      </w:r>
      <w:proofErr w:type="spellEnd"/>
      <w:r w:rsidR="002556E9" w:rsidRPr="00506E07">
        <w:rPr>
          <w:rFonts w:ascii="Times New Roman" w:hAnsi="Times New Roman" w:cs="Times New Roman"/>
          <w:lang w:val="fr-FR"/>
        </w:rPr>
        <w:t xml:space="preserve">.  </w:t>
      </w:r>
      <w:proofErr w:type="spellStart"/>
      <w:r w:rsidR="006E6A1B" w:rsidRPr="00506E07">
        <w:rPr>
          <w:rFonts w:ascii="Times New Roman" w:hAnsi="Times New Roman" w:cs="Times New Roman"/>
          <w:lang w:val="fr-FR"/>
        </w:rPr>
        <w:t>However</w:t>
      </w:r>
      <w:proofErr w:type="spellEnd"/>
      <w:r w:rsidR="006E6A1B" w:rsidRPr="00506E07">
        <w:rPr>
          <w:rFonts w:ascii="Times New Roman" w:hAnsi="Times New Roman" w:cs="Times New Roman"/>
          <w:lang w:val="fr-FR"/>
        </w:rPr>
        <w:t xml:space="preserve">, </w:t>
      </w:r>
      <w:proofErr w:type="spellStart"/>
      <w:r w:rsidR="006E6A1B" w:rsidRPr="00506E07">
        <w:rPr>
          <w:rFonts w:ascii="Times New Roman" w:hAnsi="Times New Roman" w:cs="Times New Roman"/>
          <w:lang w:val="fr-FR"/>
        </w:rPr>
        <w:t>t</w:t>
      </w:r>
      <w:r w:rsidRPr="00506E07">
        <w:rPr>
          <w:rFonts w:ascii="Times New Roman" w:hAnsi="Times New Roman" w:cs="Times New Roman"/>
          <w:lang w:val="fr-FR"/>
        </w:rPr>
        <w:t>here</w:t>
      </w:r>
      <w:proofErr w:type="spellEnd"/>
      <w:r w:rsidRPr="00506E07">
        <w:rPr>
          <w:rFonts w:ascii="Times New Roman" w:hAnsi="Times New Roman" w:cs="Times New Roman"/>
          <w:lang w:val="fr-FR"/>
        </w:rPr>
        <w:t xml:space="preserve"> </w:t>
      </w:r>
      <w:proofErr w:type="spellStart"/>
      <w:r w:rsidRPr="00506E07">
        <w:rPr>
          <w:rFonts w:ascii="Times New Roman" w:hAnsi="Times New Roman" w:cs="Times New Roman"/>
          <w:lang w:val="fr-FR"/>
        </w:rPr>
        <w:t>will</w:t>
      </w:r>
      <w:proofErr w:type="spellEnd"/>
      <w:r w:rsidRPr="00506E07">
        <w:rPr>
          <w:rFonts w:ascii="Times New Roman" w:hAnsi="Times New Roman" w:cs="Times New Roman"/>
          <w:lang w:val="fr-FR"/>
        </w:rPr>
        <w:t xml:space="preserve"> </w:t>
      </w:r>
      <w:proofErr w:type="spellStart"/>
      <w:r w:rsidRPr="00506E07">
        <w:rPr>
          <w:rFonts w:ascii="Times New Roman" w:hAnsi="Times New Roman" w:cs="Times New Roman"/>
          <w:lang w:val="fr-FR"/>
        </w:rPr>
        <w:t>be</w:t>
      </w:r>
      <w:proofErr w:type="spellEnd"/>
      <w:r w:rsidRPr="00506E07">
        <w:rPr>
          <w:rFonts w:ascii="Times New Roman" w:hAnsi="Times New Roman" w:cs="Times New Roman"/>
          <w:lang w:val="fr-FR"/>
        </w:rPr>
        <w:t xml:space="preserve"> </w:t>
      </w:r>
      <w:proofErr w:type="spellStart"/>
      <w:r w:rsidRPr="00506E07">
        <w:rPr>
          <w:rFonts w:ascii="Times New Roman" w:hAnsi="Times New Roman" w:cs="Times New Roman"/>
          <w:lang w:val="fr-FR"/>
        </w:rPr>
        <w:t>some</w:t>
      </w:r>
      <w:proofErr w:type="spellEnd"/>
      <w:r w:rsidRPr="00506E07">
        <w:rPr>
          <w:rFonts w:ascii="Times New Roman" w:hAnsi="Times New Roman" w:cs="Times New Roman"/>
          <w:lang w:val="fr-FR"/>
        </w:rPr>
        <w:t xml:space="preserve"> air </w:t>
      </w:r>
      <w:proofErr w:type="spellStart"/>
      <w:r w:rsidRPr="00506E07">
        <w:rPr>
          <w:rFonts w:ascii="Times New Roman" w:hAnsi="Times New Roman" w:cs="Times New Roman"/>
          <w:lang w:val="fr-FR"/>
        </w:rPr>
        <w:t>entrapped</w:t>
      </w:r>
      <w:proofErr w:type="spellEnd"/>
      <w:r w:rsidR="006E6A1B" w:rsidRPr="00506E07">
        <w:rPr>
          <w:rFonts w:ascii="Times New Roman" w:hAnsi="Times New Roman" w:cs="Times New Roman"/>
          <w:lang w:val="fr-FR"/>
        </w:rPr>
        <w:t>.</w:t>
      </w:r>
      <w:r w:rsidR="002556E9" w:rsidRPr="00506E07">
        <w:rPr>
          <w:rFonts w:ascii="Times New Roman" w:hAnsi="Times New Roman" w:cs="Times New Roman"/>
          <w:lang w:val="fr-FR"/>
        </w:rPr>
        <w:t xml:space="preserve"> </w:t>
      </w:r>
      <w:r w:rsidR="006E6A1B" w:rsidRPr="00506E07">
        <w:rPr>
          <w:rFonts w:ascii="Times New Roman" w:hAnsi="Times New Roman" w:cs="Times New Roman"/>
          <w:lang w:val="fr-FR"/>
        </w:rPr>
        <w:t>A</w:t>
      </w:r>
      <w:r w:rsidR="0028504D" w:rsidRPr="00506E07">
        <w:rPr>
          <w:rFonts w:ascii="Times New Roman" w:hAnsi="Times New Roman" w:cs="Times New Roman"/>
          <w:lang w:val="fr-FR"/>
        </w:rPr>
        <w:t xml:space="preserve">ssume 1.5% </w:t>
      </w:r>
      <w:proofErr w:type="spellStart"/>
      <w:r w:rsidR="0028504D" w:rsidRPr="00506E07">
        <w:rPr>
          <w:rFonts w:ascii="Times New Roman" w:hAnsi="Times New Roman" w:cs="Times New Roman"/>
          <w:lang w:val="fr-FR"/>
        </w:rPr>
        <w:t>entrapped</w:t>
      </w:r>
      <w:proofErr w:type="spellEnd"/>
      <w:r w:rsidR="0028504D" w:rsidRPr="00506E07">
        <w:rPr>
          <w:rFonts w:ascii="Times New Roman" w:hAnsi="Times New Roman" w:cs="Times New Roman"/>
          <w:lang w:val="fr-FR"/>
        </w:rPr>
        <w:t xml:space="preserve"> air.</w:t>
      </w:r>
    </w:p>
    <w:p w14:paraId="04E0B4D7" w14:textId="7C0FFEF8" w:rsidR="0028504D" w:rsidRPr="00506E07" w:rsidRDefault="002556E9" w:rsidP="0028504D">
      <w:pPr>
        <w:numPr>
          <w:ilvl w:val="0"/>
          <w:numId w:val="5"/>
        </w:numPr>
        <w:spacing w:before="0" w:after="0"/>
        <w:rPr>
          <w:rFonts w:ascii="Times New Roman" w:hAnsi="Times New Roman" w:cs="Times New Roman"/>
        </w:rPr>
      </w:pPr>
      <w:r w:rsidRPr="00506E07">
        <w:rPr>
          <w:rFonts w:ascii="Times New Roman" w:hAnsi="Times New Roman" w:cs="Times New Roman"/>
        </w:rPr>
        <w:t>Water to cement ratio (</w:t>
      </w:r>
      <w:r w:rsidRPr="00506E07">
        <w:rPr>
          <w:rFonts w:ascii="Times New Roman" w:hAnsi="Times New Roman" w:cs="Times New Roman"/>
          <w:i/>
        </w:rPr>
        <w:t>w</w:t>
      </w:r>
      <w:r w:rsidR="0028504D" w:rsidRPr="00506E07">
        <w:rPr>
          <w:rFonts w:ascii="Times New Roman" w:hAnsi="Times New Roman" w:cs="Times New Roman"/>
          <w:i/>
        </w:rPr>
        <w:t>/c</w:t>
      </w:r>
      <w:r w:rsidRPr="00506E07">
        <w:rPr>
          <w:rFonts w:ascii="Times New Roman" w:hAnsi="Times New Roman" w:cs="Times New Roman"/>
        </w:rPr>
        <w:t>)</w:t>
      </w:r>
      <w:r w:rsidR="0028504D" w:rsidRPr="00506E07">
        <w:rPr>
          <w:rFonts w:ascii="Times New Roman" w:hAnsi="Times New Roman" w:cs="Times New Roman"/>
        </w:rPr>
        <w:t>:</w:t>
      </w:r>
      <w:r w:rsidRPr="00506E07">
        <w:rPr>
          <w:rFonts w:ascii="Times New Roman" w:hAnsi="Times New Roman" w:cs="Times New Roman"/>
        </w:rPr>
        <w:t xml:space="preserve"> This </w:t>
      </w:r>
      <w:r w:rsidR="00582334" w:rsidRPr="00506E07">
        <w:rPr>
          <w:rFonts w:ascii="Times New Roman" w:hAnsi="Times New Roman" w:cs="Times New Roman"/>
        </w:rPr>
        <w:t xml:space="preserve">value </w:t>
      </w:r>
      <w:r w:rsidRPr="00506E07">
        <w:rPr>
          <w:rFonts w:ascii="Times New Roman" w:hAnsi="Times New Roman" w:cs="Times New Roman"/>
        </w:rPr>
        <w:t xml:space="preserve">will be variable, but the original mix will be for a </w:t>
      </w:r>
      <w:r w:rsidRPr="00506E07">
        <w:rPr>
          <w:rFonts w:ascii="Times New Roman" w:hAnsi="Times New Roman" w:cs="Times New Roman"/>
          <w:i/>
        </w:rPr>
        <w:t>w/c</w:t>
      </w:r>
      <w:r w:rsidR="00582334" w:rsidRPr="00506E07">
        <w:rPr>
          <w:rFonts w:ascii="Times New Roman" w:hAnsi="Times New Roman" w:cs="Times New Roman"/>
        </w:rPr>
        <w:t xml:space="preserve"> </w:t>
      </w:r>
      <w:r w:rsidRPr="00506E07">
        <w:rPr>
          <w:rFonts w:ascii="Times New Roman" w:hAnsi="Times New Roman" w:cs="Times New Roman"/>
        </w:rPr>
        <w:t>= 0.45.</w:t>
      </w:r>
    </w:p>
    <w:p w14:paraId="2960278C" w14:textId="20CD0A4E" w:rsidR="0028504D" w:rsidRPr="00506E07" w:rsidRDefault="0028504D" w:rsidP="002556E9">
      <w:pPr>
        <w:numPr>
          <w:ilvl w:val="0"/>
          <w:numId w:val="5"/>
        </w:numPr>
        <w:spacing w:before="0" w:after="0"/>
        <w:rPr>
          <w:rFonts w:ascii="Times New Roman" w:hAnsi="Times New Roman" w:cs="Times New Roman"/>
        </w:rPr>
      </w:pPr>
      <w:r w:rsidRPr="00506E07">
        <w:rPr>
          <w:rFonts w:ascii="Times New Roman" w:hAnsi="Times New Roman" w:cs="Times New Roman"/>
        </w:rPr>
        <w:t>Coarse Agg</w:t>
      </w:r>
      <w:r w:rsidR="002556E9" w:rsidRPr="00506E07">
        <w:rPr>
          <w:rFonts w:ascii="Times New Roman" w:hAnsi="Times New Roman" w:cs="Times New Roman"/>
        </w:rPr>
        <w:t>regates</w:t>
      </w:r>
      <w:r w:rsidRPr="00506E07">
        <w:rPr>
          <w:rFonts w:ascii="Times New Roman" w:hAnsi="Times New Roman" w:cs="Times New Roman"/>
        </w:rPr>
        <w:t>:</w:t>
      </w:r>
      <w:r w:rsidR="002556E9" w:rsidRPr="00506E07">
        <w:rPr>
          <w:rFonts w:ascii="Times New Roman" w:hAnsi="Times New Roman" w:cs="Times New Roman"/>
        </w:rPr>
        <w:t xml:space="preserve"> A </w:t>
      </w:r>
      <w:r w:rsidRPr="00506E07">
        <w:rPr>
          <w:rFonts w:ascii="Times New Roman" w:hAnsi="Times New Roman" w:cs="Times New Roman"/>
        </w:rPr>
        <w:t>#67 crushed granite</w:t>
      </w:r>
      <w:r w:rsidR="002556E9" w:rsidRPr="00506E07">
        <w:rPr>
          <w:rFonts w:ascii="Times New Roman" w:hAnsi="Times New Roman" w:cs="Times New Roman"/>
        </w:rPr>
        <w:t xml:space="preserve"> gradation will be use</w:t>
      </w:r>
      <w:r w:rsidR="00C46077" w:rsidRPr="00506E07">
        <w:rPr>
          <w:rFonts w:ascii="Times New Roman" w:hAnsi="Times New Roman" w:cs="Times New Roman"/>
        </w:rPr>
        <w:t>d.</w:t>
      </w:r>
      <w:r w:rsidR="002556E9" w:rsidRPr="00506E07">
        <w:rPr>
          <w:rFonts w:ascii="Times New Roman" w:hAnsi="Times New Roman" w:cs="Times New Roman"/>
        </w:rPr>
        <w:t xml:space="preserve"> </w:t>
      </w:r>
      <w:r w:rsidR="00C46077" w:rsidRPr="00506E07">
        <w:rPr>
          <w:rFonts w:ascii="Times New Roman" w:hAnsi="Times New Roman" w:cs="Times New Roman"/>
        </w:rPr>
        <w:t>T</w:t>
      </w:r>
      <w:r w:rsidR="002556E9" w:rsidRPr="00506E07">
        <w:rPr>
          <w:rFonts w:ascii="Times New Roman" w:hAnsi="Times New Roman" w:cs="Times New Roman"/>
        </w:rPr>
        <w:t>he coarse aggregate has a s</w:t>
      </w:r>
      <w:r w:rsidRPr="00506E07">
        <w:rPr>
          <w:rFonts w:ascii="Times New Roman" w:hAnsi="Times New Roman" w:cs="Times New Roman"/>
        </w:rPr>
        <w:t>pecific gravity (bulk SSD)</w:t>
      </w:r>
      <w:r w:rsidR="002556E9" w:rsidRPr="00506E07">
        <w:rPr>
          <w:rFonts w:ascii="Times New Roman" w:hAnsi="Times New Roman" w:cs="Times New Roman"/>
        </w:rPr>
        <w:t xml:space="preserve"> of </w:t>
      </w:r>
      <w:r w:rsidRPr="00506E07">
        <w:rPr>
          <w:rFonts w:ascii="Times New Roman" w:hAnsi="Times New Roman" w:cs="Times New Roman"/>
        </w:rPr>
        <w:t>2.65</w:t>
      </w:r>
      <w:r w:rsidR="00C46077" w:rsidRPr="00506E07">
        <w:rPr>
          <w:rFonts w:ascii="Times New Roman" w:hAnsi="Times New Roman" w:cs="Times New Roman"/>
        </w:rPr>
        <w:t>,</w:t>
      </w:r>
      <w:r w:rsidRPr="00506E07">
        <w:rPr>
          <w:rFonts w:ascii="Times New Roman" w:hAnsi="Times New Roman" w:cs="Times New Roman"/>
        </w:rPr>
        <w:t xml:space="preserve"> </w:t>
      </w:r>
      <w:r w:rsidR="002556E9" w:rsidRPr="00506E07">
        <w:rPr>
          <w:rFonts w:ascii="Times New Roman" w:hAnsi="Times New Roman" w:cs="Times New Roman"/>
        </w:rPr>
        <w:t xml:space="preserve">an absorption capacity of </w:t>
      </w:r>
      <w:r w:rsidRPr="00506E07">
        <w:rPr>
          <w:rFonts w:ascii="Times New Roman" w:hAnsi="Times New Roman" w:cs="Times New Roman"/>
        </w:rPr>
        <w:t>0.58%</w:t>
      </w:r>
      <w:r w:rsidR="00C46077" w:rsidRPr="00506E07">
        <w:rPr>
          <w:rFonts w:ascii="Times New Roman" w:hAnsi="Times New Roman" w:cs="Times New Roman"/>
        </w:rPr>
        <w:t>,</w:t>
      </w:r>
      <w:r w:rsidRPr="00506E07">
        <w:rPr>
          <w:rFonts w:ascii="Times New Roman" w:hAnsi="Times New Roman" w:cs="Times New Roman"/>
        </w:rPr>
        <w:t xml:space="preserve"> </w:t>
      </w:r>
      <w:r w:rsidR="002556E9" w:rsidRPr="00506E07">
        <w:rPr>
          <w:rFonts w:ascii="Times New Roman" w:hAnsi="Times New Roman" w:cs="Times New Roman"/>
        </w:rPr>
        <w:t xml:space="preserve">a </w:t>
      </w:r>
      <w:r w:rsidRPr="00506E07">
        <w:rPr>
          <w:rFonts w:ascii="Times New Roman" w:hAnsi="Times New Roman" w:cs="Times New Roman"/>
        </w:rPr>
        <w:t>dry</w:t>
      </w:r>
      <w:r w:rsidR="00C46077" w:rsidRPr="00506E07">
        <w:rPr>
          <w:rFonts w:ascii="Times New Roman" w:hAnsi="Times New Roman" w:cs="Times New Roman"/>
        </w:rPr>
        <w:t>-</w:t>
      </w:r>
      <w:r w:rsidRPr="00506E07">
        <w:rPr>
          <w:rFonts w:ascii="Times New Roman" w:hAnsi="Times New Roman" w:cs="Times New Roman"/>
        </w:rPr>
        <w:t xml:space="preserve">rodded unit weight </w:t>
      </w:r>
      <w:r w:rsidR="002556E9" w:rsidRPr="00506E07">
        <w:rPr>
          <w:rFonts w:ascii="Times New Roman" w:hAnsi="Times New Roman" w:cs="Times New Roman"/>
        </w:rPr>
        <w:t>of</w:t>
      </w:r>
      <w:r w:rsidRPr="00506E07">
        <w:rPr>
          <w:rFonts w:ascii="Times New Roman" w:hAnsi="Times New Roman" w:cs="Times New Roman"/>
        </w:rPr>
        <w:t xml:space="preserve"> 100 </w:t>
      </w:r>
      <w:proofErr w:type="spellStart"/>
      <w:r w:rsidRPr="00506E07">
        <w:rPr>
          <w:rFonts w:ascii="Times New Roman" w:hAnsi="Times New Roman" w:cs="Times New Roman"/>
        </w:rPr>
        <w:t>pcf</w:t>
      </w:r>
      <w:proofErr w:type="spellEnd"/>
      <w:r w:rsidR="00C46077" w:rsidRPr="00506E07">
        <w:rPr>
          <w:rFonts w:ascii="Times New Roman" w:hAnsi="Times New Roman" w:cs="Times New Roman"/>
        </w:rPr>
        <w:t>,</w:t>
      </w:r>
      <w:r w:rsidRPr="00506E07">
        <w:rPr>
          <w:rFonts w:ascii="Times New Roman" w:hAnsi="Times New Roman" w:cs="Times New Roman"/>
        </w:rPr>
        <w:t xml:space="preserve"> </w:t>
      </w:r>
      <w:r w:rsidR="002556E9" w:rsidRPr="00506E07">
        <w:rPr>
          <w:rFonts w:ascii="Times New Roman" w:hAnsi="Times New Roman" w:cs="Times New Roman"/>
        </w:rPr>
        <w:t>and a maximum aggregate size (</w:t>
      </w:r>
      <w:r w:rsidRPr="00506E07">
        <w:rPr>
          <w:rFonts w:ascii="Times New Roman" w:hAnsi="Times New Roman" w:cs="Times New Roman"/>
        </w:rPr>
        <w:t>MSA</w:t>
      </w:r>
      <w:r w:rsidR="002556E9" w:rsidRPr="00506E07">
        <w:rPr>
          <w:rFonts w:ascii="Times New Roman" w:hAnsi="Times New Roman" w:cs="Times New Roman"/>
        </w:rPr>
        <w:t xml:space="preserve">) of </w:t>
      </w:r>
      <w:r w:rsidRPr="00506E07">
        <w:rPr>
          <w:rFonts w:ascii="Times New Roman" w:hAnsi="Times New Roman" w:cs="Times New Roman"/>
        </w:rPr>
        <w:t>3/4”</w:t>
      </w:r>
      <w:r w:rsidR="002556E9" w:rsidRPr="00506E07">
        <w:rPr>
          <w:rFonts w:ascii="Times New Roman" w:hAnsi="Times New Roman" w:cs="Times New Roman"/>
        </w:rPr>
        <w:t>.</w:t>
      </w:r>
      <w:r w:rsidRPr="00506E07">
        <w:rPr>
          <w:rFonts w:ascii="Times New Roman" w:hAnsi="Times New Roman" w:cs="Times New Roman"/>
        </w:rPr>
        <w:t xml:space="preserve"> </w:t>
      </w:r>
    </w:p>
    <w:p w14:paraId="0F9C2B7B" w14:textId="277CA3D2" w:rsidR="005E09BF" w:rsidRPr="00506E07" w:rsidRDefault="0028504D" w:rsidP="0028504D">
      <w:pPr>
        <w:numPr>
          <w:ilvl w:val="0"/>
          <w:numId w:val="5"/>
        </w:numPr>
        <w:spacing w:before="0" w:after="0"/>
        <w:rPr>
          <w:rFonts w:ascii="Times New Roman" w:hAnsi="Times New Roman" w:cs="Times New Roman"/>
        </w:rPr>
      </w:pPr>
      <w:r w:rsidRPr="00506E07">
        <w:rPr>
          <w:rFonts w:ascii="Times New Roman" w:hAnsi="Times New Roman" w:cs="Times New Roman"/>
        </w:rPr>
        <w:t>Fine Agg</w:t>
      </w:r>
      <w:r w:rsidR="002556E9" w:rsidRPr="00506E07">
        <w:rPr>
          <w:rFonts w:ascii="Times New Roman" w:hAnsi="Times New Roman" w:cs="Times New Roman"/>
        </w:rPr>
        <w:t>regates: A n</w:t>
      </w:r>
      <w:r w:rsidRPr="00506E07">
        <w:rPr>
          <w:rFonts w:ascii="Times New Roman" w:hAnsi="Times New Roman" w:cs="Times New Roman"/>
        </w:rPr>
        <w:t>atural sand</w:t>
      </w:r>
      <w:r w:rsidR="002556E9" w:rsidRPr="00506E07">
        <w:rPr>
          <w:rFonts w:ascii="Times New Roman" w:hAnsi="Times New Roman" w:cs="Times New Roman"/>
        </w:rPr>
        <w:t xml:space="preserve"> will be used</w:t>
      </w:r>
      <w:r w:rsidR="00C46077" w:rsidRPr="00506E07">
        <w:rPr>
          <w:rFonts w:ascii="Times New Roman" w:hAnsi="Times New Roman" w:cs="Times New Roman"/>
        </w:rPr>
        <w:t>.</w:t>
      </w:r>
      <w:r w:rsidR="002556E9" w:rsidRPr="00506E07">
        <w:rPr>
          <w:rFonts w:ascii="Times New Roman" w:hAnsi="Times New Roman" w:cs="Times New Roman"/>
        </w:rPr>
        <w:t xml:space="preserve"> </w:t>
      </w:r>
      <w:r w:rsidR="00C46077" w:rsidRPr="00506E07">
        <w:rPr>
          <w:rFonts w:ascii="Times New Roman" w:hAnsi="Times New Roman" w:cs="Times New Roman"/>
        </w:rPr>
        <w:t>T</w:t>
      </w:r>
      <w:r w:rsidR="002556E9" w:rsidRPr="00506E07">
        <w:rPr>
          <w:rFonts w:ascii="Times New Roman" w:hAnsi="Times New Roman" w:cs="Times New Roman"/>
        </w:rPr>
        <w:t xml:space="preserve">he fine aggregate has </w:t>
      </w:r>
      <w:r w:rsidR="00C46077" w:rsidRPr="00506E07">
        <w:rPr>
          <w:rFonts w:ascii="Times New Roman" w:hAnsi="Times New Roman" w:cs="Times New Roman"/>
        </w:rPr>
        <w:t xml:space="preserve">a </w:t>
      </w:r>
      <w:r w:rsidRPr="00506E07">
        <w:rPr>
          <w:rFonts w:ascii="Times New Roman" w:hAnsi="Times New Roman" w:cs="Times New Roman"/>
        </w:rPr>
        <w:t>specific gravity (bulk SSD)</w:t>
      </w:r>
      <w:r w:rsidR="005309F0" w:rsidRPr="00506E07">
        <w:rPr>
          <w:rFonts w:ascii="Times New Roman" w:hAnsi="Times New Roman" w:cs="Times New Roman"/>
        </w:rPr>
        <w:t xml:space="preserve"> of </w:t>
      </w:r>
      <w:r w:rsidRPr="00506E07">
        <w:rPr>
          <w:rFonts w:ascii="Times New Roman" w:hAnsi="Times New Roman" w:cs="Times New Roman"/>
        </w:rPr>
        <w:t xml:space="preserve">2.63 </w:t>
      </w:r>
      <w:r w:rsidR="005E09BF" w:rsidRPr="00506E07">
        <w:rPr>
          <w:rFonts w:ascii="Times New Roman" w:hAnsi="Times New Roman" w:cs="Times New Roman"/>
        </w:rPr>
        <w:t>and an absorption capacity of 0.40%.</w:t>
      </w:r>
    </w:p>
    <w:p w14:paraId="09CC7A66" w14:textId="1E6FB8F0" w:rsidR="0028504D" w:rsidRPr="00506E07" w:rsidRDefault="005E09BF" w:rsidP="0028504D">
      <w:pPr>
        <w:numPr>
          <w:ilvl w:val="0"/>
          <w:numId w:val="5"/>
        </w:numPr>
        <w:spacing w:before="0" w:after="0"/>
        <w:rPr>
          <w:rFonts w:ascii="Times New Roman" w:hAnsi="Times New Roman" w:cs="Times New Roman"/>
        </w:rPr>
      </w:pPr>
      <w:r w:rsidRPr="00506E07">
        <w:rPr>
          <w:rFonts w:ascii="Times New Roman" w:hAnsi="Times New Roman" w:cs="Times New Roman"/>
        </w:rPr>
        <w:t>Actual moisture contents (MC) for both coarse and fine aggregate are to be determined</w:t>
      </w:r>
      <w:r w:rsidR="00C46077" w:rsidRPr="00506E07">
        <w:rPr>
          <w:rFonts w:ascii="Times New Roman" w:hAnsi="Times New Roman" w:cs="Times New Roman"/>
        </w:rPr>
        <w:t>: T</w:t>
      </w:r>
      <w:r w:rsidRPr="00506E07">
        <w:rPr>
          <w:rFonts w:ascii="Times New Roman" w:hAnsi="Times New Roman" w:cs="Times New Roman"/>
        </w:rPr>
        <w:t>he mix design will be</w:t>
      </w:r>
      <w:r w:rsidR="00C46077" w:rsidRPr="00506E07">
        <w:rPr>
          <w:rFonts w:ascii="Times New Roman" w:hAnsi="Times New Roman" w:cs="Times New Roman"/>
        </w:rPr>
        <w:t xml:space="preserve"> </w:t>
      </w:r>
      <w:r w:rsidRPr="00506E07">
        <w:rPr>
          <w:rFonts w:ascii="Times New Roman" w:hAnsi="Times New Roman" w:cs="Times New Roman"/>
        </w:rPr>
        <w:t>for the saturated surface dry (SSD) condition.</w:t>
      </w:r>
      <w:r w:rsidR="0028504D" w:rsidRPr="00506E07">
        <w:rPr>
          <w:rFonts w:ascii="Times New Roman" w:hAnsi="Times New Roman" w:cs="Times New Roman"/>
        </w:rPr>
        <w:t xml:space="preserve"> </w:t>
      </w:r>
    </w:p>
    <w:p w14:paraId="1E93F588" w14:textId="77777777" w:rsidR="005E09BF" w:rsidRPr="00506E07" w:rsidRDefault="005E09BF" w:rsidP="0028504D">
      <w:pPr>
        <w:pStyle w:val="BodyText"/>
        <w:rPr>
          <w:sz w:val="24"/>
          <w:szCs w:val="24"/>
        </w:rPr>
      </w:pPr>
    </w:p>
    <w:p w14:paraId="63D008F1" w14:textId="1AD7F0FA" w:rsidR="004715AE" w:rsidRPr="00506E07" w:rsidRDefault="0028504D" w:rsidP="004715AE">
      <w:pPr>
        <w:pStyle w:val="BodyText"/>
        <w:rPr>
          <w:sz w:val="24"/>
          <w:szCs w:val="24"/>
        </w:rPr>
      </w:pPr>
      <w:r w:rsidRPr="00506E07">
        <w:rPr>
          <w:sz w:val="24"/>
          <w:szCs w:val="24"/>
        </w:rPr>
        <w:t xml:space="preserve">The quantities of the materials used for </w:t>
      </w:r>
      <w:r w:rsidR="004715AE" w:rsidRPr="00506E07">
        <w:rPr>
          <w:sz w:val="24"/>
          <w:szCs w:val="24"/>
        </w:rPr>
        <w:t>this experiment</w:t>
      </w:r>
      <w:r w:rsidR="00C46077" w:rsidRPr="00506E07">
        <w:rPr>
          <w:sz w:val="24"/>
          <w:szCs w:val="24"/>
        </w:rPr>
        <w:t xml:space="preserve"> are listed in Table </w:t>
      </w:r>
      <w:r w:rsidR="0056489E">
        <w:rPr>
          <w:sz w:val="24"/>
          <w:szCs w:val="24"/>
        </w:rPr>
        <w:t>3</w:t>
      </w:r>
      <w:r w:rsidR="0056489E" w:rsidRPr="00506E07">
        <w:rPr>
          <w:sz w:val="24"/>
          <w:szCs w:val="24"/>
        </w:rPr>
        <w:t xml:space="preserve"> </w:t>
      </w:r>
      <w:r w:rsidR="00C46077" w:rsidRPr="00506E07">
        <w:rPr>
          <w:sz w:val="24"/>
          <w:szCs w:val="24"/>
        </w:rPr>
        <w:t>below</w:t>
      </w:r>
      <w:r w:rsidRPr="00506E07">
        <w:rPr>
          <w:sz w:val="24"/>
          <w:szCs w:val="24"/>
        </w:rPr>
        <w:t>.  Th</w:t>
      </w:r>
      <w:r w:rsidR="00A11B90" w:rsidRPr="00506E07">
        <w:rPr>
          <w:sz w:val="24"/>
          <w:szCs w:val="24"/>
        </w:rPr>
        <w:t>e quantity of</w:t>
      </w:r>
      <w:r w:rsidRPr="00506E07">
        <w:rPr>
          <w:sz w:val="24"/>
          <w:szCs w:val="24"/>
        </w:rPr>
        <w:t xml:space="preserve"> material should be </w:t>
      </w:r>
      <w:r w:rsidR="00A11B90" w:rsidRPr="00506E07">
        <w:rPr>
          <w:sz w:val="24"/>
          <w:szCs w:val="24"/>
        </w:rPr>
        <w:t xml:space="preserve">enough </w:t>
      </w:r>
      <w:r w:rsidRPr="00506E07">
        <w:rPr>
          <w:sz w:val="24"/>
          <w:szCs w:val="24"/>
        </w:rPr>
        <w:t xml:space="preserve">to produce concrete </w:t>
      </w:r>
      <w:r w:rsidR="00A11B90" w:rsidRPr="00506E07">
        <w:rPr>
          <w:sz w:val="24"/>
          <w:szCs w:val="24"/>
        </w:rPr>
        <w:t xml:space="preserve">to </w:t>
      </w:r>
      <w:r w:rsidRPr="00506E07">
        <w:rPr>
          <w:sz w:val="24"/>
          <w:szCs w:val="24"/>
        </w:rPr>
        <w:t xml:space="preserve">cast </w:t>
      </w:r>
      <w:r w:rsidR="00836FAA" w:rsidRPr="00506E07">
        <w:rPr>
          <w:sz w:val="24"/>
          <w:szCs w:val="24"/>
        </w:rPr>
        <w:t xml:space="preserve">ten </w:t>
      </w:r>
      <w:r w:rsidR="005E09BF" w:rsidRPr="00506E07">
        <w:rPr>
          <w:sz w:val="24"/>
          <w:szCs w:val="24"/>
        </w:rPr>
        <w:t>4</w:t>
      </w:r>
      <w:r w:rsidRPr="00506E07">
        <w:rPr>
          <w:sz w:val="24"/>
          <w:szCs w:val="24"/>
        </w:rPr>
        <w:t xml:space="preserve"> in. diameter by </w:t>
      </w:r>
      <w:r w:rsidR="005E09BF" w:rsidRPr="00506E07">
        <w:rPr>
          <w:sz w:val="24"/>
          <w:szCs w:val="24"/>
        </w:rPr>
        <w:t>8</w:t>
      </w:r>
      <w:r w:rsidRPr="00506E07">
        <w:rPr>
          <w:sz w:val="24"/>
          <w:szCs w:val="24"/>
        </w:rPr>
        <w:t xml:space="preserve"> in. </w:t>
      </w:r>
      <w:r w:rsidR="005E09BF" w:rsidRPr="00506E07">
        <w:rPr>
          <w:sz w:val="24"/>
          <w:szCs w:val="24"/>
        </w:rPr>
        <w:t xml:space="preserve">long </w:t>
      </w:r>
      <w:r w:rsidRPr="00506E07">
        <w:rPr>
          <w:sz w:val="24"/>
          <w:szCs w:val="24"/>
        </w:rPr>
        <w:t>cylinder specimens.</w:t>
      </w:r>
      <w:r w:rsidR="003908CC" w:rsidRPr="00506E07">
        <w:rPr>
          <w:sz w:val="24"/>
          <w:szCs w:val="24"/>
        </w:rPr>
        <w:t xml:space="preserve"> </w:t>
      </w:r>
      <w:r w:rsidR="004715AE" w:rsidRPr="00506E07">
        <w:rPr>
          <w:sz w:val="24"/>
          <w:szCs w:val="24"/>
        </w:rPr>
        <w:t xml:space="preserve">The amount of coarse aggregate and sand will be adjusted during batching to achieve adequate workability and slump for the concrete mix.  </w:t>
      </w:r>
    </w:p>
    <w:p w14:paraId="12DEBB41" w14:textId="25352F5B" w:rsidR="0028504D" w:rsidRPr="00506E07" w:rsidRDefault="0028504D" w:rsidP="005E09BF">
      <w:pPr>
        <w:pStyle w:val="BodyText"/>
        <w:rPr>
          <w:sz w:val="24"/>
          <w:szCs w:val="24"/>
        </w:rPr>
      </w:pPr>
    </w:p>
    <w:p w14:paraId="0C6BC9DA" w14:textId="6944660F" w:rsidR="0028504D" w:rsidRPr="00506E07" w:rsidRDefault="0028504D" w:rsidP="0028504D">
      <w:pPr>
        <w:jc w:val="center"/>
        <w:outlineLvl w:val="0"/>
        <w:rPr>
          <w:rFonts w:ascii="Times New Roman" w:hAnsi="Times New Roman" w:cs="Times New Roman"/>
        </w:rPr>
      </w:pPr>
      <w:r w:rsidRPr="00506E07">
        <w:rPr>
          <w:rFonts w:ascii="Times New Roman" w:hAnsi="Times New Roman" w:cs="Times New Roman"/>
        </w:rPr>
        <w:t xml:space="preserve">Table </w:t>
      </w:r>
      <w:r w:rsidR="0056489E">
        <w:rPr>
          <w:rFonts w:ascii="Times New Roman" w:hAnsi="Times New Roman" w:cs="Times New Roman"/>
        </w:rPr>
        <w:t>3</w:t>
      </w:r>
      <w:r w:rsidR="00C46077" w:rsidRPr="00506E07">
        <w:rPr>
          <w:rFonts w:ascii="Times New Roman" w:hAnsi="Times New Roman" w:cs="Times New Roman"/>
        </w:rPr>
        <w:t>-</w:t>
      </w:r>
      <w:r w:rsidRPr="00506E07">
        <w:rPr>
          <w:rFonts w:ascii="Times New Roman" w:hAnsi="Times New Roman" w:cs="Times New Roman"/>
        </w:rPr>
        <w:t xml:space="preserve"> Initial Quantity of Materials for Concrete Batching </w:t>
      </w:r>
      <w:r w:rsidR="00C46077" w:rsidRPr="00506E07">
        <w:rPr>
          <w:rFonts w:ascii="Times New Roman" w:hAnsi="Times New Roman" w:cs="Times New Roman"/>
        </w:rPr>
        <w:t xml:space="preserve">Laboratory </w:t>
      </w:r>
      <w:r w:rsidRPr="00506E07">
        <w:rPr>
          <w:rFonts w:ascii="Times New Roman" w:hAnsi="Times New Roman" w:cs="Times New Roman"/>
        </w:rPr>
        <w:t>(lb.)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1085"/>
        <w:gridCol w:w="1085"/>
        <w:gridCol w:w="1085"/>
        <w:gridCol w:w="1084"/>
        <w:gridCol w:w="1084"/>
        <w:gridCol w:w="1084"/>
        <w:gridCol w:w="1084"/>
      </w:tblGrid>
      <w:tr w:rsidR="0028504D" w:rsidRPr="00506E07" w14:paraId="163E4445" w14:textId="77777777" w:rsidTr="00286022">
        <w:trPr>
          <w:cantSplit/>
          <w:jc w:val="center"/>
        </w:trPr>
        <w:tc>
          <w:tcPr>
            <w:tcW w:w="1085" w:type="dxa"/>
            <w:vMerge w:val="restart"/>
            <w:tcBorders>
              <w:bottom w:val="double" w:sz="4" w:space="0" w:color="auto"/>
            </w:tcBorders>
          </w:tcPr>
          <w:p w14:paraId="1E2B5CDB" w14:textId="77777777" w:rsidR="0028504D" w:rsidRPr="00506E07" w:rsidRDefault="0028504D" w:rsidP="00286022">
            <w:pPr>
              <w:jc w:val="center"/>
              <w:rPr>
                <w:rFonts w:ascii="Times New Roman" w:hAnsi="Times New Roman" w:cs="Times New Roman"/>
              </w:rPr>
            </w:pPr>
            <w:r w:rsidRPr="00506E07">
              <w:rPr>
                <w:rFonts w:ascii="Times New Roman" w:hAnsi="Times New Roman" w:cs="Times New Roman"/>
              </w:rPr>
              <w:t>Party No.</w:t>
            </w:r>
          </w:p>
        </w:tc>
        <w:tc>
          <w:tcPr>
            <w:tcW w:w="1085" w:type="dxa"/>
            <w:vMerge w:val="restart"/>
          </w:tcPr>
          <w:p w14:paraId="0095FAEE" w14:textId="77777777" w:rsidR="0028504D" w:rsidRPr="00506E07" w:rsidRDefault="0028504D" w:rsidP="00286022">
            <w:pPr>
              <w:jc w:val="center"/>
              <w:rPr>
                <w:rFonts w:ascii="Times New Roman" w:hAnsi="Times New Roman" w:cs="Times New Roman"/>
              </w:rPr>
            </w:pPr>
            <w:r w:rsidRPr="00506E07">
              <w:rPr>
                <w:rFonts w:ascii="Times New Roman" w:hAnsi="Times New Roman" w:cs="Times New Roman"/>
              </w:rPr>
              <w:t xml:space="preserve">Test </w:t>
            </w:r>
          </w:p>
          <w:p w14:paraId="14C826E0" w14:textId="77777777" w:rsidR="0028504D" w:rsidRPr="00506E07" w:rsidRDefault="0028504D" w:rsidP="00286022">
            <w:pPr>
              <w:jc w:val="center"/>
              <w:rPr>
                <w:rFonts w:ascii="Times New Roman" w:hAnsi="Times New Roman" w:cs="Times New Roman"/>
              </w:rPr>
            </w:pPr>
            <w:r w:rsidRPr="00506E07">
              <w:rPr>
                <w:rFonts w:ascii="Times New Roman" w:hAnsi="Times New Roman" w:cs="Times New Roman"/>
              </w:rPr>
              <w:t>Age</w:t>
            </w:r>
          </w:p>
        </w:tc>
        <w:tc>
          <w:tcPr>
            <w:tcW w:w="1085" w:type="dxa"/>
            <w:vMerge w:val="restart"/>
          </w:tcPr>
          <w:p w14:paraId="5D880B82" w14:textId="77777777" w:rsidR="0028504D" w:rsidRPr="00506E07" w:rsidRDefault="0028504D" w:rsidP="00286022">
            <w:pPr>
              <w:jc w:val="center"/>
              <w:rPr>
                <w:rFonts w:ascii="Times New Roman" w:hAnsi="Times New Roman" w:cs="Times New Roman"/>
              </w:rPr>
            </w:pPr>
            <w:r w:rsidRPr="00506E07">
              <w:rPr>
                <w:rFonts w:ascii="Times New Roman" w:hAnsi="Times New Roman" w:cs="Times New Roman"/>
              </w:rPr>
              <w:t>Curing</w:t>
            </w:r>
          </w:p>
        </w:tc>
        <w:tc>
          <w:tcPr>
            <w:tcW w:w="1085" w:type="dxa"/>
            <w:vMerge w:val="restart"/>
            <w:tcBorders>
              <w:bottom w:val="nil"/>
            </w:tcBorders>
          </w:tcPr>
          <w:p w14:paraId="472E5F0B" w14:textId="374CBAF0" w:rsidR="0028504D" w:rsidRPr="00506E07" w:rsidRDefault="00AB2A8E" w:rsidP="00286022">
            <w:pPr>
              <w:jc w:val="center"/>
              <w:rPr>
                <w:rFonts w:ascii="Times New Roman" w:hAnsi="Times New Roman" w:cs="Times New Roman"/>
                <w:i/>
              </w:rPr>
            </w:pPr>
            <w:r w:rsidRPr="00506E07">
              <w:rPr>
                <w:rFonts w:ascii="Times New Roman" w:hAnsi="Times New Roman" w:cs="Times New Roman"/>
                <w:i/>
              </w:rPr>
              <w:t>w</w:t>
            </w:r>
            <w:r w:rsidR="0028504D" w:rsidRPr="00506E07">
              <w:rPr>
                <w:rFonts w:ascii="Times New Roman" w:hAnsi="Times New Roman" w:cs="Times New Roman"/>
                <w:i/>
              </w:rPr>
              <w:t>/</w:t>
            </w:r>
            <w:r w:rsidRPr="00506E07">
              <w:rPr>
                <w:rFonts w:ascii="Times New Roman" w:hAnsi="Times New Roman" w:cs="Times New Roman"/>
                <w:i/>
              </w:rPr>
              <w:t>c</w:t>
            </w:r>
          </w:p>
        </w:tc>
        <w:tc>
          <w:tcPr>
            <w:tcW w:w="4336" w:type="dxa"/>
            <w:gridSpan w:val="4"/>
            <w:tcBorders>
              <w:bottom w:val="nil"/>
            </w:tcBorders>
          </w:tcPr>
          <w:p w14:paraId="5900FEDD" w14:textId="77777777" w:rsidR="0028504D" w:rsidRPr="00506E07" w:rsidRDefault="0028504D" w:rsidP="00286022">
            <w:pPr>
              <w:jc w:val="center"/>
              <w:rPr>
                <w:rFonts w:ascii="Times New Roman" w:hAnsi="Times New Roman" w:cs="Times New Roman"/>
              </w:rPr>
            </w:pPr>
            <w:r w:rsidRPr="00506E07">
              <w:rPr>
                <w:rFonts w:ascii="Times New Roman" w:hAnsi="Times New Roman" w:cs="Times New Roman"/>
              </w:rPr>
              <w:t>Initial Wt. Per Batch (lb.)</w:t>
            </w:r>
          </w:p>
        </w:tc>
      </w:tr>
      <w:tr w:rsidR="0028504D" w:rsidRPr="00506E07" w14:paraId="5A41E970" w14:textId="77777777" w:rsidTr="00286022">
        <w:trPr>
          <w:cantSplit/>
          <w:trHeight w:val="204"/>
          <w:jc w:val="center"/>
        </w:trPr>
        <w:tc>
          <w:tcPr>
            <w:tcW w:w="1085" w:type="dxa"/>
            <w:vMerge/>
            <w:tcBorders>
              <w:bottom w:val="double" w:sz="4" w:space="0" w:color="auto"/>
            </w:tcBorders>
          </w:tcPr>
          <w:p w14:paraId="6DCDD8B1" w14:textId="77777777" w:rsidR="0028504D" w:rsidRPr="00506E07" w:rsidRDefault="0028504D" w:rsidP="00286022">
            <w:pPr>
              <w:jc w:val="center"/>
              <w:rPr>
                <w:rFonts w:ascii="Times New Roman" w:hAnsi="Times New Roman" w:cs="Times New Roman"/>
              </w:rPr>
            </w:pPr>
          </w:p>
        </w:tc>
        <w:tc>
          <w:tcPr>
            <w:tcW w:w="1085" w:type="dxa"/>
            <w:vMerge/>
            <w:tcBorders>
              <w:bottom w:val="double" w:sz="4" w:space="0" w:color="auto"/>
            </w:tcBorders>
          </w:tcPr>
          <w:p w14:paraId="0CFEDF09" w14:textId="77777777" w:rsidR="0028504D" w:rsidRPr="00506E07" w:rsidRDefault="0028504D" w:rsidP="00286022">
            <w:pPr>
              <w:jc w:val="center"/>
              <w:rPr>
                <w:rFonts w:ascii="Times New Roman" w:hAnsi="Times New Roman" w:cs="Times New Roman"/>
              </w:rPr>
            </w:pPr>
          </w:p>
        </w:tc>
        <w:tc>
          <w:tcPr>
            <w:tcW w:w="1085" w:type="dxa"/>
            <w:vMerge/>
            <w:tcBorders>
              <w:bottom w:val="double" w:sz="4" w:space="0" w:color="auto"/>
            </w:tcBorders>
          </w:tcPr>
          <w:p w14:paraId="28BF22EE" w14:textId="77777777" w:rsidR="0028504D" w:rsidRPr="00506E07" w:rsidRDefault="0028504D" w:rsidP="00286022">
            <w:pPr>
              <w:jc w:val="center"/>
              <w:rPr>
                <w:rFonts w:ascii="Times New Roman" w:hAnsi="Times New Roman" w:cs="Times New Roman"/>
              </w:rPr>
            </w:pPr>
          </w:p>
        </w:tc>
        <w:tc>
          <w:tcPr>
            <w:tcW w:w="1085" w:type="dxa"/>
            <w:vMerge/>
            <w:tcBorders>
              <w:bottom w:val="double" w:sz="4" w:space="0" w:color="auto"/>
            </w:tcBorders>
          </w:tcPr>
          <w:p w14:paraId="47ABC2F3" w14:textId="77777777" w:rsidR="0028504D" w:rsidRPr="00506E07" w:rsidRDefault="0028504D" w:rsidP="00286022">
            <w:pPr>
              <w:jc w:val="center"/>
              <w:rPr>
                <w:rFonts w:ascii="Times New Roman" w:hAnsi="Times New Roman" w:cs="Times New Roman"/>
              </w:rPr>
            </w:pPr>
          </w:p>
        </w:tc>
        <w:tc>
          <w:tcPr>
            <w:tcW w:w="1084" w:type="dxa"/>
            <w:tcBorders>
              <w:bottom w:val="double" w:sz="4" w:space="0" w:color="auto"/>
            </w:tcBorders>
          </w:tcPr>
          <w:p w14:paraId="2362D0DA" w14:textId="77777777" w:rsidR="0028504D" w:rsidRPr="00506E07" w:rsidRDefault="0028504D" w:rsidP="00286022">
            <w:pPr>
              <w:jc w:val="center"/>
              <w:rPr>
                <w:rFonts w:ascii="Times New Roman" w:hAnsi="Times New Roman" w:cs="Times New Roman"/>
              </w:rPr>
            </w:pPr>
            <w:r w:rsidRPr="00506E07">
              <w:rPr>
                <w:rFonts w:ascii="Times New Roman" w:hAnsi="Times New Roman" w:cs="Times New Roman"/>
              </w:rPr>
              <w:t>Cement</w:t>
            </w:r>
          </w:p>
        </w:tc>
        <w:tc>
          <w:tcPr>
            <w:tcW w:w="1084" w:type="dxa"/>
            <w:tcBorders>
              <w:bottom w:val="double" w:sz="4" w:space="0" w:color="auto"/>
            </w:tcBorders>
          </w:tcPr>
          <w:p w14:paraId="20F2F63E" w14:textId="77777777" w:rsidR="0028504D" w:rsidRPr="00506E07" w:rsidRDefault="0028504D" w:rsidP="00286022">
            <w:pPr>
              <w:jc w:val="center"/>
              <w:rPr>
                <w:rFonts w:ascii="Times New Roman" w:hAnsi="Times New Roman" w:cs="Times New Roman"/>
              </w:rPr>
            </w:pPr>
            <w:r w:rsidRPr="00506E07">
              <w:rPr>
                <w:rFonts w:ascii="Times New Roman" w:hAnsi="Times New Roman" w:cs="Times New Roman"/>
              </w:rPr>
              <w:t>Water</w:t>
            </w:r>
          </w:p>
        </w:tc>
        <w:tc>
          <w:tcPr>
            <w:tcW w:w="1084" w:type="dxa"/>
            <w:tcBorders>
              <w:bottom w:val="double" w:sz="4" w:space="0" w:color="auto"/>
            </w:tcBorders>
          </w:tcPr>
          <w:p w14:paraId="23DD6119" w14:textId="41067F14" w:rsidR="0028504D" w:rsidRPr="00506E07" w:rsidRDefault="0028504D" w:rsidP="00286022">
            <w:pPr>
              <w:jc w:val="center"/>
              <w:rPr>
                <w:rFonts w:ascii="Times New Roman" w:hAnsi="Times New Roman" w:cs="Times New Roman"/>
              </w:rPr>
            </w:pPr>
            <w:r w:rsidRPr="00506E07">
              <w:rPr>
                <w:rFonts w:ascii="Times New Roman" w:hAnsi="Times New Roman" w:cs="Times New Roman"/>
              </w:rPr>
              <w:t xml:space="preserve">C. </w:t>
            </w:r>
            <w:proofErr w:type="spellStart"/>
            <w:r w:rsidRPr="00506E07">
              <w:rPr>
                <w:rFonts w:ascii="Times New Roman" w:hAnsi="Times New Roman" w:cs="Times New Roman"/>
              </w:rPr>
              <w:t>Agg</w:t>
            </w:r>
            <w:proofErr w:type="spellEnd"/>
            <w:r w:rsidR="00AB2A8E" w:rsidRPr="00506E07">
              <w:rPr>
                <w:rFonts w:ascii="Times New Roman" w:hAnsi="Times New Roman" w:cs="Times New Roman"/>
              </w:rPr>
              <w:t>.</w:t>
            </w:r>
          </w:p>
        </w:tc>
        <w:tc>
          <w:tcPr>
            <w:tcW w:w="1084" w:type="dxa"/>
            <w:tcBorders>
              <w:bottom w:val="double" w:sz="4" w:space="0" w:color="auto"/>
            </w:tcBorders>
          </w:tcPr>
          <w:p w14:paraId="7EE2B4E0" w14:textId="77777777" w:rsidR="0028504D" w:rsidRPr="00506E07" w:rsidRDefault="0028504D" w:rsidP="00286022">
            <w:pPr>
              <w:jc w:val="center"/>
              <w:rPr>
                <w:rFonts w:ascii="Times New Roman" w:hAnsi="Times New Roman" w:cs="Times New Roman"/>
              </w:rPr>
            </w:pPr>
            <w:r w:rsidRPr="00506E07">
              <w:rPr>
                <w:rFonts w:ascii="Times New Roman" w:hAnsi="Times New Roman" w:cs="Times New Roman"/>
              </w:rPr>
              <w:t>Sand</w:t>
            </w:r>
          </w:p>
        </w:tc>
      </w:tr>
      <w:tr w:rsidR="0028504D" w:rsidRPr="00506E07" w14:paraId="01C77E99" w14:textId="77777777" w:rsidTr="00286022">
        <w:trPr>
          <w:cantSplit/>
          <w:jc w:val="center"/>
        </w:trPr>
        <w:tc>
          <w:tcPr>
            <w:tcW w:w="1085" w:type="dxa"/>
            <w:tcBorders>
              <w:top w:val="nil"/>
            </w:tcBorders>
          </w:tcPr>
          <w:p w14:paraId="2DA55577" w14:textId="77777777" w:rsidR="0028504D" w:rsidRPr="00506E07" w:rsidRDefault="0028504D" w:rsidP="00286022">
            <w:pPr>
              <w:jc w:val="center"/>
              <w:rPr>
                <w:rFonts w:ascii="Times New Roman" w:hAnsi="Times New Roman" w:cs="Times New Roman"/>
              </w:rPr>
            </w:pPr>
            <w:r w:rsidRPr="00506E07">
              <w:rPr>
                <w:rFonts w:ascii="Times New Roman" w:hAnsi="Times New Roman" w:cs="Times New Roman"/>
              </w:rPr>
              <w:t>C1-G1</w:t>
            </w:r>
          </w:p>
        </w:tc>
        <w:tc>
          <w:tcPr>
            <w:tcW w:w="1085" w:type="dxa"/>
            <w:tcBorders>
              <w:top w:val="nil"/>
            </w:tcBorders>
          </w:tcPr>
          <w:p w14:paraId="3ACC7FA9" w14:textId="3098B1BC" w:rsidR="0028504D" w:rsidRPr="00506E07" w:rsidRDefault="005E09BF" w:rsidP="00286022">
            <w:pPr>
              <w:jc w:val="center"/>
              <w:rPr>
                <w:rFonts w:ascii="Times New Roman" w:hAnsi="Times New Roman" w:cs="Times New Roman"/>
              </w:rPr>
            </w:pPr>
            <w:r w:rsidRPr="00506E07">
              <w:rPr>
                <w:rFonts w:ascii="Times New Roman" w:hAnsi="Times New Roman" w:cs="Times New Roman"/>
              </w:rPr>
              <w:t>28</w:t>
            </w:r>
            <w:r w:rsidR="0028504D" w:rsidRPr="00506E07">
              <w:rPr>
                <w:rFonts w:ascii="Times New Roman" w:hAnsi="Times New Roman" w:cs="Times New Roman"/>
              </w:rPr>
              <w:t xml:space="preserve"> days</w:t>
            </w:r>
          </w:p>
        </w:tc>
        <w:tc>
          <w:tcPr>
            <w:tcW w:w="1085" w:type="dxa"/>
            <w:tcBorders>
              <w:top w:val="nil"/>
            </w:tcBorders>
          </w:tcPr>
          <w:p w14:paraId="524A5088" w14:textId="7F9E6C34" w:rsidR="0028504D" w:rsidRPr="00506E07" w:rsidRDefault="005E09BF" w:rsidP="00286022">
            <w:pPr>
              <w:jc w:val="center"/>
              <w:rPr>
                <w:rFonts w:ascii="Times New Roman" w:hAnsi="Times New Roman" w:cs="Times New Roman"/>
              </w:rPr>
            </w:pPr>
            <w:r w:rsidRPr="00506E07">
              <w:rPr>
                <w:rFonts w:ascii="Times New Roman" w:hAnsi="Times New Roman" w:cs="Times New Roman"/>
              </w:rPr>
              <w:t>Air</w:t>
            </w:r>
          </w:p>
        </w:tc>
        <w:tc>
          <w:tcPr>
            <w:tcW w:w="1085" w:type="dxa"/>
            <w:tcBorders>
              <w:top w:val="nil"/>
            </w:tcBorders>
          </w:tcPr>
          <w:p w14:paraId="08005EF5" w14:textId="77777777" w:rsidR="0028504D" w:rsidRPr="00506E07" w:rsidRDefault="0028504D" w:rsidP="00286022">
            <w:pPr>
              <w:jc w:val="center"/>
              <w:rPr>
                <w:rFonts w:ascii="Times New Roman" w:hAnsi="Times New Roman" w:cs="Times New Roman"/>
              </w:rPr>
            </w:pPr>
            <w:r w:rsidRPr="00506E07">
              <w:rPr>
                <w:rFonts w:ascii="Times New Roman" w:hAnsi="Times New Roman" w:cs="Times New Roman"/>
              </w:rPr>
              <w:t>0.45</w:t>
            </w:r>
          </w:p>
        </w:tc>
        <w:tc>
          <w:tcPr>
            <w:tcW w:w="1084" w:type="dxa"/>
            <w:tcBorders>
              <w:top w:val="nil"/>
            </w:tcBorders>
          </w:tcPr>
          <w:p w14:paraId="11477F8D" w14:textId="4682A295" w:rsidR="0028504D" w:rsidRPr="00506E07" w:rsidRDefault="005E09BF" w:rsidP="00286022">
            <w:pPr>
              <w:jc w:val="center"/>
              <w:rPr>
                <w:rFonts w:ascii="Times New Roman" w:hAnsi="Times New Roman" w:cs="Times New Roman"/>
              </w:rPr>
            </w:pPr>
            <w:r w:rsidRPr="00506E07">
              <w:rPr>
                <w:rFonts w:ascii="Times New Roman" w:hAnsi="Times New Roman" w:cs="Times New Roman"/>
              </w:rPr>
              <w:t>13.4</w:t>
            </w:r>
          </w:p>
        </w:tc>
        <w:tc>
          <w:tcPr>
            <w:tcW w:w="1084" w:type="dxa"/>
            <w:tcBorders>
              <w:top w:val="nil"/>
            </w:tcBorders>
          </w:tcPr>
          <w:p w14:paraId="7EF4ED94" w14:textId="5EA1266F" w:rsidR="0028504D" w:rsidRPr="00506E07" w:rsidRDefault="005E09BF" w:rsidP="00286022">
            <w:pPr>
              <w:jc w:val="center"/>
              <w:rPr>
                <w:rFonts w:ascii="Times New Roman" w:hAnsi="Times New Roman" w:cs="Times New Roman"/>
              </w:rPr>
            </w:pPr>
            <w:r w:rsidRPr="00506E07">
              <w:rPr>
                <w:rFonts w:ascii="Times New Roman" w:hAnsi="Times New Roman" w:cs="Times New Roman"/>
              </w:rPr>
              <w:t>6</w:t>
            </w:r>
            <w:r w:rsidR="0028504D" w:rsidRPr="00506E07">
              <w:rPr>
                <w:rFonts w:ascii="Times New Roman" w:hAnsi="Times New Roman" w:cs="Times New Roman"/>
              </w:rPr>
              <w:t>.0</w:t>
            </w:r>
          </w:p>
        </w:tc>
        <w:tc>
          <w:tcPr>
            <w:tcW w:w="1084" w:type="dxa"/>
            <w:tcBorders>
              <w:top w:val="nil"/>
            </w:tcBorders>
          </w:tcPr>
          <w:p w14:paraId="154B5129" w14:textId="75897622" w:rsidR="0028504D" w:rsidRPr="00506E07" w:rsidRDefault="005E09BF" w:rsidP="00286022">
            <w:pPr>
              <w:jc w:val="center"/>
              <w:rPr>
                <w:rFonts w:ascii="Times New Roman" w:hAnsi="Times New Roman" w:cs="Times New Roman"/>
              </w:rPr>
            </w:pPr>
            <w:r w:rsidRPr="00506E07">
              <w:rPr>
                <w:rFonts w:ascii="Times New Roman" w:hAnsi="Times New Roman" w:cs="Times New Roman"/>
              </w:rPr>
              <w:t>40</w:t>
            </w:r>
          </w:p>
        </w:tc>
        <w:tc>
          <w:tcPr>
            <w:tcW w:w="1084" w:type="dxa"/>
            <w:tcBorders>
              <w:top w:val="nil"/>
            </w:tcBorders>
          </w:tcPr>
          <w:p w14:paraId="05755842" w14:textId="6D7ECC48" w:rsidR="0028504D" w:rsidRPr="00506E07" w:rsidRDefault="005E09BF" w:rsidP="00286022">
            <w:pPr>
              <w:jc w:val="center"/>
              <w:rPr>
                <w:rFonts w:ascii="Times New Roman" w:hAnsi="Times New Roman" w:cs="Times New Roman"/>
              </w:rPr>
            </w:pPr>
            <w:r w:rsidRPr="00506E07">
              <w:rPr>
                <w:rFonts w:ascii="Times New Roman" w:hAnsi="Times New Roman" w:cs="Times New Roman"/>
              </w:rPr>
              <w:t>30</w:t>
            </w:r>
          </w:p>
        </w:tc>
      </w:tr>
    </w:tbl>
    <w:p w14:paraId="77AAB8BD" w14:textId="77777777" w:rsidR="00AB2A8E" w:rsidRPr="00506E07" w:rsidRDefault="00AB2A8E" w:rsidP="004715AE">
      <w:pPr>
        <w:outlineLvl w:val="0"/>
        <w:rPr>
          <w:rFonts w:ascii="Times New Roman" w:hAnsi="Times New Roman" w:cs="Times New Roman"/>
        </w:rPr>
      </w:pPr>
    </w:p>
    <w:p w14:paraId="4938B0AE" w14:textId="5A28CE3E" w:rsidR="004023BA" w:rsidRPr="00506E07" w:rsidRDefault="001C6017" w:rsidP="004715AE">
      <w:pPr>
        <w:outlineLvl w:val="0"/>
        <w:rPr>
          <w:rFonts w:ascii="Times New Roman" w:hAnsi="Times New Roman" w:cs="Times New Roman"/>
        </w:rPr>
      </w:pPr>
      <w:r w:rsidRPr="00506E07">
        <w:rPr>
          <w:rFonts w:ascii="Times New Roman" w:hAnsi="Times New Roman" w:cs="Times New Roman"/>
        </w:rPr>
        <w:t>The mix design described here</w:t>
      </w:r>
      <w:r w:rsidR="00AB2A8E" w:rsidRPr="00506E07">
        <w:rPr>
          <w:rFonts w:ascii="Times New Roman" w:hAnsi="Times New Roman" w:cs="Times New Roman"/>
        </w:rPr>
        <w:t>in</w:t>
      </w:r>
      <w:r w:rsidRPr="00506E07">
        <w:rPr>
          <w:rFonts w:ascii="Times New Roman" w:hAnsi="Times New Roman" w:cs="Times New Roman"/>
        </w:rPr>
        <w:t xml:space="preserve"> does not initially contain any admixtures. Admixtures are chemical additives that are used either to improve the workability </w:t>
      </w:r>
      <w:r w:rsidR="00AB2A8E" w:rsidRPr="00506E07">
        <w:rPr>
          <w:rFonts w:ascii="Times New Roman" w:hAnsi="Times New Roman" w:cs="Times New Roman"/>
        </w:rPr>
        <w:t xml:space="preserve">and </w:t>
      </w:r>
      <w:r w:rsidRPr="00506E07">
        <w:rPr>
          <w:rFonts w:ascii="Times New Roman" w:hAnsi="Times New Roman" w:cs="Times New Roman"/>
        </w:rPr>
        <w:t xml:space="preserve">economy of the fresh concrete or </w:t>
      </w:r>
      <w:r w:rsidR="00AB2A8E" w:rsidRPr="00506E07">
        <w:rPr>
          <w:rFonts w:ascii="Times New Roman" w:hAnsi="Times New Roman" w:cs="Times New Roman"/>
        </w:rPr>
        <w:t xml:space="preserve">to increase </w:t>
      </w:r>
      <w:r w:rsidRPr="00506E07">
        <w:rPr>
          <w:rFonts w:ascii="Times New Roman" w:hAnsi="Times New Roman" w:cs="Times New Roman"/>
        </w:rPr>
        <w:t>the concrete’s long-term durability. Examples of admixtures used to improve workability include superplasticizers</w:t>
      </w:r>
      <w:r w:rsidR="009516C2" w:rsidRPr="00506E07">
        <w:rPr>
          <w:rFonts w:ascii="Times New Roman" w:hAnsi="Times New Roman" w:cs="Times New Roman"/>
        </w:rPr>
        <w:t>,</w:t>
      </w:r>
      <w:r w:rsidRPr="00506E07">
        <w:rPr>
          <w:rFonts w:ascii="Times New Roman" w:hAnsi="Times New Roman" w:cs="Times New Roman"/>
        </w:rPr>
        <w:t xml:space="preserve"> or chemicals that </w:t>
      </w:r>
      <w:r w:rsidR="009516C2" w:rsidRPr="00506E07">
        <w:rPr>
          <w:rFonts w:ascii="Times New Roman" w:hAnsi="Times New Roman" w:cs="Times New Roman"/>
        </w:rPr>
        <w:t xml:space="preserve">considerably </w:t>
      </w:r>
      <w:r w:rsidRPr="00506E07">
        <w:rPr>
          <w:rFonts w:ascii="Times New Roman" w:hAnsi="Times New Roman" w:cs="Times New Roman"/>
        </w:rPr>
        <w:t xml:space="preserve">reduce the viscosity of </w:t>
      </w:r>
      <w:r w:rsidR="009516C2" w:rsidRPr="00506E07">
        <w:rPr>
          <w:rFonts w:ascii="Times New Roman" w:hAnsi="Times New Roman" w:cs="Times New Roman"/>
        </w:rPr>
        <w:t xml:space="preserve">a </w:t>
      </w:r>
      <w:r w:rsidRPr="00506E07">
        <w:rPr>
          <w:rFonts w:ascii="Times New Roman" w:hAnsi="Times New Roman" w:cs="Times New Roman"/>
        </w:rPr>
        <w:t>mix for a short period of time in order to allow for eas</w:t>
      </w:r>
      <w:r w:rsidR="009516C2" w:rsidRPr="00506E07">
        <w:rPr>
          <w:rFonts w:ascii="Times New Roman" w:hAnsi="Times New Roman" w:cs="Times New Roman"/>
        </w:rPr>
        <w:t>e of</w:t>
      </w:r>
      <w:r w:rsidRPr="00506E07">
        <w:rPr>
          <w:rFonts w:ascii="Times New Roman" w:hAnsi="Times New Roman" w:cs="Times New Roman"/>
        </w:rPr>
        <w:t xml:space="preserve"> </w:t>
      </w:r>
      <w:r w:rsidR="009516C2" w:rsidRPr="00506E07">
        <w:rPr>
          <w:rFonts w:ascii="Times New Roman" w:hAnsi="Times New Roman" w:cs="Times New Roman"/>
        </w:rPr>
        <w:t xml:space="preserve">placement </w:t>
      </w:r>
      <w:r w:rsidRPr="00506E07">
        <w:rPr>
          <w:rFonts w:ascii="Times New Roman" w:hAnsi="Times New Roman" w:cs="Times New Roman"/>
        </w:rPr>
        <w:t xml:space="preserve">into the forms.  </w:t>
      </w:r>
      <w:r w:rsidR="009516C2" w:rsidRPr="00506E07">
        <w:rPr>
          <w:rFonts w:ascii="Times New Roman" w:hAnsi="Times New Roman" w:cs="Times New Roman"/>
        </w:rPr>
        <w:t>Other e</w:t>
      </w:r>
      <w:r w:rsidRPr="00506E07">
        <w:rPr>
          <w:rFonts w:ascii="Times New Roman" w:hAnsi="Times New Roman" w:cs="Times New Roman"/>
        </w:rPr>
        <w:t>xamples of admixtures used for econom</w:t>
      </w:r>
      <w:r w:rsidR="009516C2" w:rsidRPr="00506E07">
        <w:rPr>
          <w:rFonts w:ascii="Times New Roman" w:hAnsi="Times New Roman" w:cs="Times New Roman"/>
        </w:rPr>
        <w:t>ic reasons</w:t>
      </w:r>
      <w:r w:rsidRPr="00506E07">
        <w:rPr>
          <w:rFonts w:ascii="Times New Roman" w:hAnsi="Times New Roman" w:cs="Times New Roman"/>
        </w:rPr>
        <w:t xml:space="preserve"> include </w:t>
      </w:r>
      <w:r w:rsidR="00512F8A" w:rsidRPr="00506E07">
        <w:rPr>
          <w:rFonts w:ascii="Times New Roman" w:hAnsi="Times New Roman" w:cs="Times New Roman"/>
        </w:rPr>
        <w:t xml:space="preserve">high range </w:t>
      </w:r>
      <w:r w:rsidRPr="00506E07">
        <w:rPr>
          <w:rFonts w:ascii="Times New Roman" w:hAnsi="Times New Roman" w:cs="Times New Roman"/>
        </w:rPr>
        <w:t>water reducers</w:t>
      </w:r>
      <w:r w:rsidR="009516C2" w:rsidRPr="00506E07">
        <w:rPr>
          <w:rFonts w:ascii="Times New Roman" w:hAnsi="Times New Roman" w:cs="Times New Roman"/>
        </w:rPr>
        <w:t>,</w:t>
      </w:r>
      <w:r w:rsidRPr="00506E07">
        <w:rPr>
          <w:rFonts w:ascii="Times New Roman" w:hAnsi="Times New Roman" w:cs="Times New Roman"/>
        </w:rPr>
        <w:t xml:space="preserve"> or additive</w:t>
      </w:r>
      <w:r w:rsidR="00512F8A" w:rsidRPr="00506E07">
        <w:rPr>
          <w:rFonts w:ascii="Times New Roman" w:hAnsi="Times New Roman" w:cs="Times New Roman"/>
        </w:rPr>
        <w:t>s</w:t>
      </w:r>
      <w:r w:rsidRPr="00506E07">
        <w:rPr>
          <w:rFonts w:ascii="Times New Roman" w:hAnsi="Times New Roman" w:cs="Times New Roman"/>
        </w:rPr>
        <w:t xml:space="preserve"> that maintain the same workability with less water</w:t>
      </w:r>
      <w:r w:rsidR="009516C2" w:rsidRPr="00506E07">
        <w:rPr>
          <w:rFonts w:ascii="Times New Roman" w:hAnsi="Times New Roman" w:cs="Times New Roman"/>
        </w:rPr>
        <w:t xml:space="preserve"> </w:t>
      </w:r>
      <w:r w:rsidRPr="00506E07">
        <w:rPr>
          <w:rFonts w:ascii="Times New Roman" w:hAnsi="Times New Roman" w:cs="Times New Roman"/>
        </w:rPr>
        <w:t>and consequently less cement (</w:t>
      </w:r>
      <w:r w:rsidR="00512F8A" w:rsidRPr="00506E07">
        <w:rPr>
          <w:rFonts w:ascii="Times New Roman" w:hAnsi="Times New Roman" w:cs="Times New Roman"/>
        </w:rPr>
        <w:t xml:space="preserve">for a constant </w:t>
      </w:r>
      <w:r w:rsidR="00512F8A" w:rsidRPr="00506E07">
        <w:rPr>
          <w:rFonts w:ascii="Times New Roman" w:hAnsi="Times New Roman" w:cs="Times New Roman"/>
          <w:i/>
        </w:rPr>
        <w:t>w/c</w:t>
      </w:r>
      <w:r w:rsidR="00512F8A" w:rsidRPr="00506E07">
        <w:rPr>
          <w:rFonts w:ascii="Times New Roman" w:hAnsi="Times New Roman" w:cs="Times New Roman"/>
        </w:rPr>
        <w:t xml:space="preserve"> ratio).  </w:t>
      </w:r>
      <w:r w:rsidR="009516C2" w:rsidRPr="00506E07">
        <w:rPr>
          <w:rFonts w:ascii="Times New Roman" w:hAnsi="Times New Roman" w:cs="Times New Roman"/>
        </w:rPr>
        <w:t>Finally, e</w:t>
      </w:r>
      <w:r w:rsidR="00512F8A" w:rsidRPr="00506E07">
        <w:rPr>
          <w:rFonts w:ascii="Times New Roman" w:hAnsi="Times New Roman" w:cs="Times New Roman"/>
        </w:rPr>
        <w:t>xample</w:t>
      </w:r>
      <w:r w:rsidR="009516C2" w:rsidRPr="00506E07">
        <w:rPr>
          <w:rFonts w:ascii="Times New Roman" w:hAnsi="Times New Roman" w:cs="Times New Roman"/>
        </w:rPr>
        <w:t>s</w:t>
      </w:r>
      <w:r w:rsidR="00512F8A" w:rsidRPr="00506E07">
        <w:rPr>
          <w:rFonts w:ascii="Times New Roman" w:hAnsi="Times New Roman" w:cs="Times New Roman"/>
        </w:rPr>
        <w:t xml:space="preserve"> of </w:t>
      </w:r>
      <w:r w:rsidR="009516C2" w:rsidRPr="00506E07">
        <w:rPr>
          <w:rFonts w:ascii="Times New Roman" w:hAnsi="Times New Roman" w:cs="Times New Roman"/>
        </w:rPr>
        <w:t xml:space="preserve">admixtures </w:t>
      </w:r>
      <w:r w:rsidR="00512F8A" w:rsidRPr="00506E07">
        <w:rPr>
          <w:rFonts w:ascii="Times New Roman" w:hAnsi="Times New Roman" w:cs="Times New Roman"/>
        </w:rPr>
        <w:t xml:space="preserve">used to improve </w:t>
      </w:r>
      <w:r w:rsidR="009516C2" w:rsidRPr="00506E07">
        <w:rPr>
          <w:rFonts w:ascii="Times New Roman" w:hAnsi="Times New Roman" w:cs="Times New Roman"/>
        </w:rPr>
        <w:t xml:space="preserve">the </w:t>
      </w:r>
      <w:r w:rsidR="00512F8A" w:rsidRPr="00506E07">
        <w:rPr>
          <w:rFonts w:ascii="Times New Roman" w:hAnsi="Times New Roman" w:cs="Times New Roman"/>
        </w:rPr>
        <w:t>durability include air-entrainment agents</w:t>
      </w:r>
      <w:r w:rsidR="009516C2" w:rsidRPr="00506E07">
        <w:rPr>
          <w:rFonts w:ascii="Times New Roman" w:hAnsi="Times New Roman" w:cs="Times New Roman"/>
        </w:rPr>
        <w:t>,</w:t>
      </w:r>
      <w:r w:rsidR="00512F8A" w:rsidRPr="00506E07">
        <w:rPr>
          <w:rFonts w:ascii="Times New Roman" w:hAnsi="Times New Roman" w:cs="Times New Roman"/>
        </w:rPr>
        <w:t xml:space="preserve"> or chemicals that create many small, well-dispersed air bubbles that allow free water in the hardened</w:t>
      </w:r>
      <w:r w:rsidR="009516C2" w:rsidRPr="00506E07">
        <w:rPr>
          <w:rFonts w:ascii="Times New Roman" w:hAnsi="Times New Roman" w:cs="Times New Roman"/>
        </w:rPr>
        <w:t xml:space="preserve"> concrete</w:t>
      </w:r>
      <w:r w:rsidR="00512F8A" w:rsidRPr="00506E07">
        <w:rPr>
          <w:rFonts w:ascii="Times New Roman" w:hAnsi="Times New Roman" w:cs="Times New Roman"/>
        </w:rPr>
        <w:t xml:space="preserve"> to expand upon freezing without cracking.</w:t>
      </w:r>
    </w:p>
    <w:p w14:paraId="286A81B6" w14:textId="3307CCA5" w:rsidR="004715AE" w:rsidRPr="00506E07" w:rsidRDefault="0028504D" w:rsidP="004715AE">
      <w:pPr>
        <w:outlineLvl w:val="0"/>
        <w:rPr>
          <w:rFonts w:ascii="Times New Roman" w:hAnsi="Times New Roman" w:cs="Times New Roman"/>
          <w:b/>
        </w:rPr>
      </w:pPr>
      <w:r w:rsidRPr="00506E07">
        <w:rPr>
          <w:rFonts w:ascii="Times New Roman" w:hAnsi="Times New Roman" w:cs="Times New Roman"/>
          <w:b/>
        </w:rPr>
        <w:t>Procedure</w:t>
      </w:r>
      <w:r w:rsidR="004715AE" w:rsidRPr="00506E07">
        <w:rPr>
          <w:rFonts w:ascii="Times New Roman" w:hAnsi="Times New Roman" w:cs="Times New Roman"/>
          <w:b/>
        </w:rPr>
        <w:t>:</w:t>
      </w:r>
    </w:p>
    <w:p w14:paraId="2EB363C8" w14:textId="2C5B64CC" w:rsidR="004715AE" w:rsidRPr="00506E07" w:rsidRDefault="00AB2A8E" w:rsidP="004715AE">
      <w:pPr>
        <w:outlineLvl w:val="0"/>
        <w:rPr>
          <w:rFonts w:ascii="Times New Roman" w:hAnsi="Times New Roman" w:cs="Times New Roman"/>
        </w:rPr>
      </w:pPr>
      <w:r w:rsidRPr="00506E07">
        <w:rPr>
          <w:rFonts w:ascii="Times New Roman" w:hAnsi="Times New Roman" w:cs="Times New Roman"/>
        </w:rPr>
        <w:t>The procedure below first describes the mixing process and then the typical tests (slump, density</w:t>
      </w:r>
      <w:r w:rsidR="004023BA" w:rsidRPr="00506E07">
        <w:rPr>
          <w:rFonts w:ascii="Times New Roman" w:hAnsi="Times New Roman" w:cs="Times New Roman"/>
        </w:rPr>
        <w:t>,</w:t>
      </w:r>
      <w:r w:rsidRPr="00506E07">
        <w:rPr>
          <w:rFonts w:ascii="Times New Roman" w:hAnsi="Times New Roman" w:cs="Times New Roman"/>
        </w:rPr>
        <w:t xml:space="preserve"> and air content) used in the field to determine workability, consistency and quality. </w:t>
      </w:r>
      <w:r w:rsidR="004715AE" w:rsidRPr="00506E07">
        <w:rPr>
          <w:rFonts w:ascii="Times New Roman" w:hAnsi="Times New Roman" w:cs="Times New Roman"/>
        </w:rPr>
        <w:t xml:space="preserve">The procedure described here has been found to work well with a small concrete mixer.  </w:t>
      </w:r>
    </w:p>
    <w:p w14:paraId="6987CE3A" w14:textId="14A747DB" w:rsidR="004023BA" w:rsidRPr="00506E07" w:rsidRDefault="004023BA" w:rsidP="004715AE">
      <w:pPr>
        <w:outlineLvl w:val="0"/>
        <w:rPr>
          <w:rFonts w:ascii="Times New Roman" w:hAnsi="Times New Roman" w:cs="Times New Roman"/>
          <w:b/>
          <w:u w:val="single"/>
        </w:rPr>
      </w:pPr>
      <w:r w:rsidRPr="00506E07">
        <w:rPr>
          <w:rFonts w:ascii="Times New Roman" w:hAnsi="Times New Roman" w:cs="Times New Roman"/>
          <w:b/>
          <w:u w:val="single"/>
        </w:rPr>
        <w:t>Mixing Concrete</w:t>
      </w:r>
      <w:r w:rsidR="00753318">
        <w:rPr>
          <w:rFonts w:ascii="Times New Roman" w:hAnsi="Times New Roman" w:cs="Times New Roman"/>
          <w:b/>
          <w:u w:val="single"/>
        </w:rPr>
        <w:t xml:space="preserve"> by the Trial </w:t>
      </w:r>
      <w:commentRangeStart w:id="8"/>
      <w:r w:rsidR="00753318">
        <w:rPr>
          <w:rFonts w:ascii="Times New Roman" w:hAnsi="Times New Roman" w:cs="Times New Roman"/>
          <w:b/>
          <w:u w:val="single"/>
        </w:rPr>
        <w:t>Method</w:t>
      </w:r>
      <w:commentRangeEnd w:id="8"/>
      <w:r w:rsidR="00A441E7">
        <w:rPr>
          <w:rStyle w:val="CommentReference"/>
        </w:rPr>
        <w:commentReference w:id="8"/>
      </w:r>
    </w:p>
    <w:p w14:paraId="2B4F45E0" w14:textId="6DB11CF0" w:rsidR="004715AE" w:rsidRPr="00506E07" w:rsidRDefault="0028504D" w:rsidP="004715AE">
      <w:pPr>
        <w:pStyle w:val="ListParagraph"/>
        <w:numPr>
          <w:ilvl w:val="0"/>
          <w:numId w:val="7"/>
        </w:numPr>
        <w:spacing w:after="0"/>
        <w:contextualSpacing w:val="0"/>
        <w:outlineLvl w:val="0"/>
        <w:rPr>
          <w:rFonts w:ascii="Times New Roman" w:hAnsi="Times New Roman" w:cs="Times New Roman"/>
        </w:rPr>
      </w:pPr>
      <w:r w:rsidRPr="00506E07">
        <w:rPr>
          <w:rFonts w:ascii="Times New Roman" w:hAnsi="Times New Roman" w:cs="Times New Roman"/>
        </w:rPr>
        <w:lastRenderedPageBreak/>
        <w:t xml:space="preserve">Weigh quantities of coarse aggregate and fine aggregate and store them in separate containers.  Record the </w:t>
      </w:r>
      <w:r w:rsidR="004023BA" w:rsidRPr="00506E07">
        <w:rPr>
          <w:rFonts w:ascii="Times New Roman" w:hAnsi="Times New Roman" w:cs="Times New Roman"/>
        </w:rPr>
        <w:t xml:space="preserve">exact </w:t>
      </w:r>
      <w:r w:rsidRPr="00506E07">
        <w:rPr>
          <w:rFonts w:ascii="Times New Roman" w:hAnsi="Times New Roman" w:cs="Times New Roman"/>
        </w:rPr>
        <w:t xml:space="preserve">weights on the data sheet. </w:t>
      </w:r>
    </w:p>
    <w:p w14:paraId="4CC0DB3C" w14:textId="65831766" w:rsidR="004715AE" w:rsidRPr="00506E07" w:rsidRDefault="0028504D" w:rsidP="004715AE">
      <w:pPr>
        <w:pStyle w:val="ListParagraph"/>
        <w:numPr>
          <w:ilvl w:val="0"/>
          <w:numId w:val="7"/>
        </w:numPr>
        <w:spacing w:after="0"/>
        <w:contextualSpacing w:val="0"/>
        <w:outlineLvl w:val="0"/>
        <w:rPr>
          <w:rFonts w:ascii="Times New Roman" w:hAnsi="Times New Roman" w:cs="Times New Roman"/>
        </w:rPr>
      </w:pPr>
      <w:r w:rsidRPr="00506E07">
        <w:rPr>
          <w:rFonts w:ascii="Times New Roman" w:hAnsi="Times New Roman" w:cs="Times New Roman"/>
        </w:rPr>
        <w:t>Weigh the quantity of cement given</w:t>
      </w:r>
      <w:r w:rsidR="001E557A" w:rsidRPr="00506E07">
        <w:rPr>
          <w:rFonts w:ascii="Times New Roman" w:hAnsi="Times New Roman" w:cs="Times New Roman"/>
        </w:rPr>
        <w:t xml:space="preserve"> above</w:t>
      </w:r>
      <w:r w:rsidRPr="00506E07">
        <w:rPr>
          <w:rFonts w:ascii="Times New Roman" w:hAnsi="Times New Roman" w:cs="Times New Roman"/>
        </w:rPr>
        <w:t xml:space="preserve"> in </w:t>
      </w:r>
      <w:r w:rsidR="001E557A" w:rsidRPr="00506E07">
        <w:rPr>
          <w:rFonts w:ascii="Times New Roman" w:hAnsi="Times New Roman" w:cs="Times New Roman"/>
        </w:rPr>
        <w:t>T</w:t>
      </w:r>
      <w:r w:rsidRPr="00506E07">
        <w:rPr>
          <w:rFonts w:ascii="Times New Roman" w:hAnsi="Times New Roman" w:cs="Times New Roman"/>
        </w:rPr>
        <w:t xml:space="preserve">able </w:t>
      </w:r>
      <w:r w:rsidR="001E557A" w:rsidRPr="00506E07">
        <w:rPr>
          <w:rFonts w:ascii="Times New Roman" w:hAnsi="Times New Roman" w:cs="Times New Roman"/>
        </w:rPr>
        <w:t>1,</w:t>
      </w:r>
      <w:r w:rsidRPr="00506E07">
        <w:rPr>
          <w:rFonts w:ascii="Times New Roman" w:hAnsi="Times New Roman" w:cs="Times New Roman"/>
        </w:rPr>
        <w:t xml:space="preserve"> </w:t>
      </w:r>
      <w:r w:rsidR="001E557A" w:rsidRPr="00506E07">
        <w:rPr>
          <w:rFonts w:ascii="Times New Roman" w:hAnsi="Times New Roman" w:cs="Times New Roman"/>
        </w:rPr>
        <w:t xml:space="preserve">and place it </w:t>
      </w:r>
      <w:r w:rsidRPr="00506E07">
        <w:rPr>
          <w:rFonts w:ascii="Times New Roman" w:hAnsi="Times New Roman" w:cs="Times New Roman"/>
        </w:rPr>
        <w:t>in a separate container.</w:t>
      </w:r>
    </w:p>
    <w:p w14:paraId="75C8D86E" w14:textId="666B86F5" w:rsidR="0028504D" w:rsidRPr="00506E07" w:rsidRDefault="0028504D" w:rsidP="004715AE">
      <w:pPr>
        <w:pStyle w:val="ListParagraph"/>
        <w:numPr>
          <w:ilvl w:val="0"/>
          <w:numId w:val="7"/>
        </w:numPr>
        <w:spacing w:after="0"/>
        <w:contextualSpacing w:val="0"/>
        <w:outlineLvl w:val="0"/>
        <w:rPr>
          <w:rFonts w:ascii="Times New Roman" w:hAnsi="Times New Roman" w:cs="Times New Roman"/>
        </w:rPr>
      </w:pPr>
      <w:r w:rsidRPr="00506E07">
        <w:rPr>
          <w:rFonts w:ascii="Times New Roman" w:hAnsi="Times New Roman" w:cs="Times New Roman"/>
        </w:rPr>
        <w:t>Weigh the quantity of mixing water given</w:t>
      </w:r>
      <w:r w:rsidR="001E557A" w:rsidRPr="00506E07">
        <w:rPr>
          <w:rFonts w:ascii="Times New Roman" w:hAnsi="Times New Roman" w:cs="Times New Roman"/>
        </w:rPr>
        <w:t xml:space="preserve"> above</w:t>
      </w:r>
      <w:r w:rsidRPr="00506E07">
        <w:rPr>
          <w:rFonts w:ascii="Times New Roman" w:hAnsi="Times New Roman" w:cs="Times New Roman"/>
        </w:rPr>
        <w:t xml:space="preserve"> in </w:t>
      </w:r>
      <w:r w:rsidR="001E557A" w:rsidRPr="00506E07">
        <w:rPr>
          <w:rFonts w:ascii="Times New Roman" w:hAnsi="Times New Roman" w:cs="Times New Roman"/>
        </w:rPr>
        <w:t>Table 1, and place it</w:t>
      </w:r>
      <w:r w:rsidRPr="00506E07">
        <w:rPr>
          <w:rFonts w:ascii="Times New Roman" w:hAnsi="Times New Roman" w:cs="Times New Roman"/>
        </w:rPr>
        <w:t xml:space="preserve"> in a container. </w:t>
      </w:r>
    </w:p>
    <w:p w14:paraId="7C338BE9" w14:textId="1E13D434" w:rsidR="00811219" w:rsidRPr="00506E07" w:rsidRDefault="00811219" w:rsidP="004715AE">
      <w:pPr>
        <w:numPr>
          <w:ilvl w:val="0"/>
          <w:numId w:val="7"/>
        </w:numPr>
        <w:spacing w:after="0"/>
        <w:rPr>
          <w:rFonts w:ascii="Times New Roman" w:hAnsi="Times New Roman" w:cs="Times New Roman"/>
        </w:rPr>
      </w:pPr>
      <w:r w:rsidRPr="00506E07">
        <w:rPr>
          <w:rFonts w:ascii="Times New Roman" w:hAnsi="Times New Roman" w:cs="Times New Roman"/>
        </w:rPr>
        <w:t>Dampen the inside of the mixer and all tools that will be used</w:t>
      </w:r>
      <w:r w:rsidR="00CE0B31" w:rsidRPr="00506E07">
        <w:rPr>
          <w:rFonts w:ascii="Times New Roman" w:hAnsi="Times New Roman" w:cs="Times New Roman"/>
        </w:rPr>
        <w:t>,</w:t>
      </w:r>
      <w:r w:rsidRPr="00506E07">
        <w:rPr>
          <w:rFonts w:ascii="Times New Roman" w:hAnsi="Times New Roman" w:cs="Times New Roman"/>
        </w:rPr>
        <w:t xml:space="preserve"> so that they are wet but not </w:t>
      </w:r>
      <w:r w:rsidR="00CE0B31" w:rsidRPr="00506E07">
        <w:rPr>
          <w:rFonts w:ascii="Times New Roman" w:hAnsi="Times New Roman" w:cs="Times New Roman"/>
        </w:rPr>
        <w:t xml:space="preserve">with </w:t>
      </w:r>
      <w:r w:rsidRPr="00506E07">
        <w:rPr>
          <w:rFonts w:ascii="Times New Roman" w:hAnsi="Times New Roman" w:cs="Times New Roman"/>
        </w:rPr>
        <w:t>any standing water.</w:t>
      </w:r>
    </w:p>
    <w:p w14:paraId="77810888" w14:textId="1E1B060C" w:rsidR="004715AE" w:rsidRPr="00506E07" w:rsidRDefault="004715AE" w:rsidP="004715AE">
      <w:pPr>
        <w:numPr>
          <w:ilvl w:val="0"/>
          <w:numId w:val="7"/>
        </w:numPr>
        <w:spacing w:after="0"/>
        <w:rPr>
          <w:rFonts w:ascii="Times New Roman" w:hAnsi="Times New Roman" w:cs="Times New Roman"/>
        </w:rPr>
      </w:pPr>
      <w:r w:rsidRPr="00506E07">
        <w:rPr>
          <w:rFonts w:ascii="Times New Roman" w:hAnsi="Times New Roman" w:cs="Times New Roman"/>
        </w:rPr>
        <w:t>Put</w:t>
      </w:r>
      <w:r w:rsidR="0028504D" w:rsidRPr="00506E07">
        <w:rPr>
          <w:rFonts w:ascii="Times New Roman" w:hAnsi="Times New Roman" w:cs="Times New Roman"/>
        </w:rPr>
        <w:t xml:space="preserve"> the coarse aggregate</w:t>
      </w:r>
      <w:r w:rsidRPr="00506E07">
        <w:rPr>
          <w:rFonts w:ascii="Times New Roman" w:hAnsi="Times New Roman" w:cs="Times New Roman"/>
        </w:rPr>
        <w:t xml:space="preserve">, </w:t>
      </w:r>
      <w:r w:rsidR="0028504D" w:rsidRPr="00506E07">
        <w:rPr>
          <w:rFonts w:ascii="Times New Roman" w:hAnsi="Times New Roman" w:cs="Times New Roman"/>
        </w:rPr>
        <w:t>fine aggregate</w:t>
      </w:r>
      <w:r w:rsidR="00CE0B31" w:rsidRPr="00506E07">
        <w:rPr>
          <w:rFonts w:ascii="Times New Roman" w:hAnsi="Times New Roman" w:cs="Times New Roman"/>
        </w:rPr>
        <w:t>,</w:t>
      </w:r>
      <w:r w:rsidR="0028504D" w:rsidRPr="00506E07">
        <w:rPr>
          <w:rFonts w:ascii="Times New Roman" w:hAnsi="Times New Roman" w:cs="Times New Roman"/>
        </w:rPr>
        <w:t xml:space="preserve"> </w:t>
      </w:r>
      <w:r w:rsidRPr="00506E07">
        <w:rPr>
          <w:rFonts w:ascii="Times New Roman" w:hAnsi="Times New Roman" w:cs="Times New Roman"/>
        </w:rPr>
        <w:t>and about 1/</w:t>
      </w:r>
      <w:r w:rsidR="00811219" w:rsidRPr="00506E07">
        <w:rPr>
          <w:rFonts w:ascii="Times New Roman" w:hAnsi="Times New Roman" w:cs="Times New Roman"/>
        </w:rPr>
        <w:t>5</w:t>
      </w:r>
      <w:r w:rsidRPr="00506E07">
        <w:rPr>
          <w:rFonts w:ascii="Times New Roman" w:hAnsi="Times New Roman" w:cs="Times New Roman"/>
        </w:rPr>
        <w:t xml:space="preserve"> of the water into the </w:t>
      </w:r>
      <w:r w:rsidR="00CE0B31" w:rsidRPr="00506E07">
        <w:rPr>
          <w:rFonts w:ascii="Times New Roman" w:hAnsi="Times New Roman" w:cs="Times New Roman"/>
        </w:rPr>
        <w:t xml:space="preserve">small concrete </w:t>
      </w:r>
      <w:r w:rsidRPr="00506E07">
        <w:rPr>
          <w:rFonts w:ascii="Times New Roman" w:hAnsi="Times New Roman" w:cs="Times New Roman"/>
        </w:rPr>
        <w:t xml:space="preserve">mixer and mix for about 2 minutes.  </w:t>
      </w:r>
    </w:p>
    <w:p w14:paraId="132179C6" w14:textId="79C090D3" w:rsidR="001C6017" w:rsidRPr="00506E07" w:rsidRDefault="00811219" w:rsidP="004715AE">
      <w:pPr>
        <w:numPr>
          <w:ilvl w:val="0"/>
          <w:numId w:val="7"/>
        </w:numPr>
        <w:spacing w:after="0"/>
        <w:rPr>
          <w:rFonts w:ascii="Times New Roman" w:hAnsi="Times New Roman" w:cs="Times New Roman"/>
        </w:rPr>
      </w:pPr>
      <w:r w:rsidRPr="00506E07">
        <w:rPr>
          <w:rFonts w:ascii="Times New Roman" w:hAnsi="Times New Roman" w:cs="Times New Roman"/>
        </w:rPr>
        <w:t xml:space="preserve">With the mixer still rotating, begin to add the cement and additional water in small increments (10% to 20% of the total in each step) and mix for </w:t>
      </w:r>
      <w:r w:rsidR="00CE0B31" w:rsidRPr="00506E07">
        <w:rPr>
          <w:rFonts w:ascii="Times New Roman" w:hAnsi="Times New Roman" w:cs="Times New Roman"/>
        </w:rPr>
        <w:t xml:space="preserve">an additional </w:t>
      </w:r>
      <w:r w:rsidR="001C6017" w:rsidRPr="00506E07">
        <w:rPr>
          <w:rFonts w:ascii="Times New Roman" w:hAnsi="Times New Roman" w:cs="Times New Roman"/>
        </w:rPr>
        <w:t>5 minutes.</w:t>
      </w:r>
    </w:p>
    <w:p w14:paraId="2FB1472A" w14:textId="77777777" w:rsidR="00213C72" w:rsidRPr="00506E07" w:rsidRDefault="00512F8A" w:rsidP="00512F8A">
      <w:pPr>
        <w:numPr>
          <w:ilvl w:val="0"/>
          <w:numId w:val="7"/>
        </w:numPr>
        <w:spacing w:after="0"/>
        <w:rPr>
          <w:rFonts w:ascii="Times New Roman" w:hAnsi="Times New Roman" w:cs="Times New Roman"/>
        </w:rPr>
      </w:pPr>
      <w:r w:rsidRPr="00506E07">
        <w:rPr>
          <w:rFonts w:ascii="Times New Roman" w:hAnsi="Times New Roman" w:cs="Times New Roman"/>
        </w:rPr>
        <w:t>Stop the mixer and t</w:t>
      </w:r>
      <w:r w:rsidR="0028504D" w:rsidRPr="00506E07">
        <w:rPr>
          <w:rFonts w:ascii="Times New Roman" w:hAnsi="Times New Roman" w:cs="Times New Roman"/>
        </w:rPr>
        <w:t>est the slump</w:t>
      </w:r>
      <w:r w:rsidR="00CE0B31" w:rsidRPr="00506E07">
        <w:rPr>
          <w:rFonts w:ascii="Times New Roman" w:hAnsi="Times New Roman" w:cs="Times New Roman"/>
        </w:rPr>
        <w:t xml:space="preserve"> of the concrete mix</w:t>
      </w:r>
      <w:r w:rsidR="0028504D" w:rsidRPr="00506E07">
        <w:rPr>
          <w:rFonts w:ascii="Times New Roman" w:hAnsi="Times New Roman" w:cs="Times New Roman"/>
        </w:rPr>
        <w:t xml:space="preserve"> (</w:t>
      </w:r>
      <w:r w:rsidRPr="00506E07">
        <w:rPr>
          <w:rFonts w:ascii="Times New Roman" w:hAnsi="Times New Roman" w:cs="Times New Roman"/>
        </w:rPr>
        <w:t>Figure 1</w:t>
      </w:r>
      <w:r w:rsidR="0028504D" w:rsidRPr="00506E07">
        <w:rPr>
          <w:rFonts w:ascii="Times New Roman" w:hAnsi="Times New Roman" w:cs="Times New Roman"/>
        </w:rPr>
        <w:t xml:space="preserve">).  </w:t>
      </w:r>
      <w:r w:rsidRPr="00506E07">
        <w:rPr>
          <w:rFonts w:ascii="Times New Roman" w:hAnsi="Times New Roman" w:cs="Times New Roman"/>
        </w:rPr>
        <w:t xml:space="preserve">In testing the slump, dampen the slump cone and place in the mixing pan.  Hold the slump cone down </w:t>
      </w:r>
      <w:r w:rsidRPr="00506E07">
        <w:rPr>
          <w:rFonts w:ascii="Times New Roman" w:hAnsi="Times New Roman" w:cs="Times New Roman"/>
          <w:i/>
        </w:rPr>
        <w:t>firmly</w:t>
      </w:r>
      <w:r w:rsidRPr="00506E07">
        <w:rPr>
          <w:rFonts w:ascii="Times New Roman" w:hAnsi="Times New Roman" w:cs="Times New Roman"/>
        </w:rPr>
        <w:t xml:space="preserve"> against the pan.  Fill the slump cone with concrete in three layers, each approximately </w:t>
      </w:r>
      <w:r w:rsidRPr="00506E07">
        <w:rPr>
          <w:rFonts w:ascii="Times New Roman" w:hAnsi="Times New Roman" w:cs="Times New Roman"/>
          <w:u w:val="single"/>
        </w:rPr>
        <w:t>one-third of the volume of the slump cone</w:t>
      </w:r>
      <w:r w:rsidRPr="00506E07">
        <w:rPr>
          <w:rFonts w:ascii="Times New Roman" w:hAnsi="Times New Roman" w:cs="Times New Roman"/>
        </w:rPr>
        <w:t xml:space="preserve"> for each layer.  </w:t>
      </w:r>
    </w:p>
    <w:p w14:paraId="7552B360" w14:textId="6B80E8DC" w:rsidR="00213C72" w:rsidRPr="00506E07" w:rsidRDefault="00512F8A" w:rsidP="00512F8A">
      <w:pPr>
        <w:numPr>
          <w:ilvl w:val="0"/>
          <w:numId w:val="7"/>
        </w:numPr>
        <w:spacing w:after="0"/>
        <w:rPr>
          <w:rFonts w:ascii="Times New Roman" w:hAnsi="Times New Roman" w:cs="Times New Roman"/>
        </w:rPr>
      </w:pPr>
      <w:r w:rsidRPr="00506E07">
        <w:rPr>
          <w:rFonts w:ascii="Times New Roman" w:hAnsi="Times New Roman" w:cs="Times New Roman"/>
        </w:rPr>
        <w:t>Rod each layer with 25 strokes, distributed uniformly over the cross-section of the cone.  The rod should slightly penetrate into the previous layer.  After the top layer has been rodded, strike off excess concrete with the tamping rod</w:t>
      </w:r>
      <w:r w:rsidR="00213C72" w:rsidRPr="00506E07">
        <w:rPr>
          <w:rFonts w:ascii="Times New Roman" w:hAnsi="Times New Roman" w:cs="Times New Roman"/>
        </w:rPr>
        <w:t>,</w:t>
      </w:r>
      <w:r w:rsidRPr="00506E07">
        <w:rPr>
          <w:rFonts w:ascii="Times New Roman" w:hAnsi="Times New Roman" w:cs="Times New Roman"/>
        </w:rPr>
        <w:t xml:space="preserve"> so that the cone is filled</w:t>
      </w:r>
      <w:r w:rsidR="00213C72" w:rsidRPr="00506E07">
        <w:rPr>
          <w:rFonts w:ascii="Times New Roman" w:hAnsi="Times New Roman" w:cs="Times New Roman"/>
        </w:rPr>
        <w:t xml:space="preserve"> exactly</w:t>
      </w:r>
      <w:r w:rsidRPr="00506E07">
        <w:rPr>
          <w:rFonts w:ascii="Times New Roman" w:hAnsi="Times New Roman" w:cs="Times New Roman"/>
        </w:rPr>
        <w:t xml:space="preserve">.  </w:t>
      </w:r>
    </w:p>
    <w:p w14:paraId="3DF57126" w14:textId="77777777" w:rsidR="00213C72" w:rsidRPr="00506E07" w:rsidRDefault="00512F8A" w:rsidP="00512F8A">
      <w:pPr>
        <w:numPr>
          <w:ilvl w:val="0"/>
          <w:numId w:val="7"/>
        </w:numPr>
        <w:spacing w:after="0"/>
        <w:rPr>
          <w:rFonts w:ascii="Times New Roman" w:hAnsi="Times New Roman" w:cs="Times New Roman"/>
        </w:rPr>
      </w:pPr>
      <w:r w:rsidRPr="00506E07">
        <w:rPr>
          <w:rFonts w:ascii="Times New Roman" w:hAnsi="Times New Roman" w:cs="Times New Roman"/>
        </w:rPr>
        <w:t xml:space="preserve">Immediately remove the cone from the concrete by raising it carefully in a vertical direction.  Measure the "slump" of the concrete by determining the difference between the height of the mold and the height of the subsided concrete.  </w:t>
      </w:r>
    </w:p>
    <w:p w14:paraId="130C6D44" w14:textId="27466A4F" w:rsidR="00753318" w:rsidRDefault="00512F8A" w:rsidP="00753318">
      <w:pPr>
        <w:numPr>
          <w:ilvl w:val="0"/>
          <w:numId w:val="7"/>
        </w:numPr>
        <w:spacing w:after="0"/>
        <w:rPr>
          <w:ins w:id="9" w:author="User 1" w:date="2017-03-08T10:29:00Z"/>
          <w:rFonts w:ascii="Times New Roman" w:hAnsi="Times New Roman" w:cs="Times New Roman"/>
        </w:rPr>
      </w:pPr>
      <w:r w:rsidRPr="00506E07">
        <w:rPr>
          <w:rFonts w:ascii="Times New Roman" w:hAnsi="Times New Roman" w:cs="Times New Roman"/>
        </w:rPr>
        <w:t xml:space="preserve">After the slump measurement is completed, tap the side of the concrete frustum gently with the tamping rod. </w:t>
      </w:r>
    </w:p>
    <w:p w14:paraId="3523EC99" w14:textId="60CC0334" w:rsidR="0028504D" w:rsidRPr="00506E07" w:rsidRDefault="0028504D" w:rsidP="00753318">
      <w:pPr>
        <w:numPr>
          <w:ilvl w:val="0"/>
          <w:numId w:val="7"/>
        </w:numPr>
        <w:spacing w:after="0"/>
        <w:rPr>
          <w:rFonts w:ascii="Times New Roman" w:hAnsi="Times New Roman" w:cs="Times New Roman"/>
        </w:rPr>
      </w:pPr>
      <w:r w:rsidRPr="00506E07">
        <w:rPr>
          <w:rFonts w:ascii="Times New Roman" w:hAnsi="Times New Roman" w:cs="Times New Roman"/>
        </w:rPr>
        <w:t xml:space="preserve">At this point the slump of the mixture should be </w:t>
      </w:r>
      <w:r w:rsidR="00311D34" w:rsidRPr="00506E07">
        <w:rPr>
          <w:rFonts w:ascii="Times New Roman" w:hAnsi="Times New Roman" w:cs="Times New Roman"/>
        </w:rPr>
        <w:t>in the 3 to</w:t>
      </w:r>
      <w:r w:rsidRPr="00506E07">
        <w:rPr>
          <w:rFonts w:ascii="Times New Roman" w:hAnsi="Times New Roman" w:cs="Times New Roman"/>
        </w:rPr>
        <w:t xml:space="preserve"> 4 in. </w:t>
      </w:r>
      <w:r w:rsidR="00311D34" w:rsidRPr="00506E07">
        <w:rPr>
          <w:rFonts w:ascii="Times New Roman" w:hAnsi="Times New Roman" w:cs="Times New Roman"/>
        </w:rPr>
        <w:t>range</w:t>
      </w:r>
      <w:r w:rsidR="00836FAA" w:rsidRPr="00506E07">
        <w:rPr>
          <w:rFonts w:ascii="Times New Roman" w:hAnsi="Times New Roman" w:cs="Times New Roman"/>
        </w:rPr>
        <w:t>.  If the slump is too low</w:t>
      </w:r>
      <w:r w:rsidR="001138E2" w:rsidRPr="00506E07">
        <w:rPr>
          <w:rFonts w:ascii="Times New Roman" w:hAnsi="Times New Roman" w:cs="Times New Roman"/>
        </w:rPr>
        <w:t>,</w:t>
      </w:r>
      <w:r w:rsidR="00836FAA" w:rsidRPr="00506E07">
        <w:rPr>
          <w:rFonts w:ascii="Times New Roman" w:hAnsi="Times New Roman" w:cs="Times New Roman"/>
        </w:rPr>
        <w:t xml:space="preserve"> or the mix appears to be harsh, g</w:t>
      </w:r>
      <w:r w:rsidRPr="00506E07">
        <w:rPr>
          <w:rFonts w:ascii="Times New Roman" w:hAnsi="Times New Roman" w:cs="Times New Roman"/>
        </w:rPr>
        <w:t>radually add small quantities of fine or coarse aggregate (or both)</w:t>
      </w:r>
      <w:r w:rsidR="00B3397A" w:rsidRPr="00506E07">
        <w:rPr>
          <w:rFonts w:ascii="Times New Roman" w:hAnsi="Times New Roman" w:cs="Times New Roman"/>
        </w:rPr>
        <w:t>,</w:t>
      </w:r>
      <w:r w:rsidRPr="00506E07">
        <w:rPr>
          <w:rFonts w:ascii="Times New Roman" w:hAnsi="Times New Roman" w:cs="Times New Roman"/>
        </w:rPr>
        <w:t xml:space="preserve"> thoroughly remix the concrete</w:t>
      </w:r>
      <w:r w:rsidR="00B3397A" w:rsidRPr="00506E07">
        <w:rPr>
          <w:rFonts w:ascii="Times New Roman" w:hAnsi="Times New Roman" w:cs="Times New Roman"/>
        </w:rPr>
        <w:t>,</w:t>
      </w:r>
      <w:r w:rsidRPr="00506E07">
        <w:rPr>
          <w:rFonts w:ascii="Times New Roman" w:hAnsi="Times New Roman" w:cs="Times New Roman"/>
        </w:rPr>
        <w:t xml:space="preserve"> and </w:t>
      </w:r>
      <w:r w:rsidR="00836FAA" w:rsidRPr="00506E07">
        <w:rPr>
          <w:rFonts w:ascii="Times New Roman" w:hAnsi="Times New Roman" w:cs="Times New Roman"/>
        </w:rPr>
        <w:t>re</w:t>
      </w:r>
      <w:r w:rsidRPr="00506E07">
        <w:rPr>
          <w:rFonts w:ascii="Times New Roman" w:hAnsi="Times New Roman" w:cs="Times New Roman"/>
        </w:rPr>
        <w:t>test the slump.  Repeat this process until the mix reaches the desired slump</w:t>
      </w:r>
      <w:r w:rsidR="00836FAA" w:rsidRPr="00506E07">
        <w:rPr>
          <w:rFonts w:ascii="Times New Roman" w:hAnsi="Times New Roman" w:cs="Times New Roman"/>
        </w:rPr>
        <w:t xml:space="preserve"> and consistency</w:t>
      </w:r>
      <w:r w:rsidRPr="00506E07">
        <w:rPr>
          <w:rFonts w:ascii="Times New Roman" w:hAnsi="Times New Roman" w:cs="Times New Roman"/>
        </w:rPr>
        <w:t xml:space="preserve">. </w:t>
      </w:r>
      <w:r w:rsidR="00B16F68" w:rsidRPr="00506E07">
        <w:rPr>
          <w:rFonts w:ascii="Times New Roman" w:hAnsi="Times New Roman" w:cs="Times New Roman"/>
        </w:rPr>
        <w:t xml:space="preserve">Be </w:t>
      </w:r>
      <w:r w:rsidR="00836FAA" w:rsidRPr="00506E07">
        <w:rPr>
          <w:rFonts w:ascii="Times New Roman" w:hAnsi="Times New Roman" w:cs="Times New Roman"/>
        </w:rPr>
        <w:t xml:space="preserve">sure that </w:t>
      </w:r>
      <w:r w:rsidR="00B16F68" w:rsidRPr="00506E07">
        <w:rPr>
          <w:rFonts w:ascii="Times New Roman" w:hAnsi="Times New Roman" w:cs="Times New Roman"/>
        </w:rPr>
        <w:t xml:space="preserve">to </w:t>
      </w:r>
      <w:r w:rsidR="00836FAA" w:rsidRPr="00506E07">
        <w:rPr>
          <w:rFonts w:ascii="Times New Roman" w:hAnsi="Times New Roman" w:cs="Times New Roman"/>
        </w:rPr>
        <w:t xml:space="preserve">keep track of </w:t>
      </w:r>
      <w:r w:rsidR="00B3397A" w:rsidRPr="00506E07">
        <w:rPr>
          <w:rFonts w:ascii="Times New Roman" w:hAnsi="Times New Roman" w:cs="Times New Roman"/>
        </w:rPr>
        <w:t xml:space="preserve">the </w:t>
      </w:r>
      <w:r w:rsidR="00836FAA" w:rsidRPr="00506E07">
        <w:rPr>
          <w:rFonts w:ascii="Times New Roman" w:hAnsi="Times New Roman" w:cs="Times New Roman"/>
        </w:rPr>
        <w:t>additional amount</w:t>
      </w:r>
      <w:r w:rsidR="00B3397A" w:rsidRPr="00506E07">
        <w:rPr>
          <w:rFonts w:ascii="Times New Roman" w:hAnsi="Times New Roman" w:cs="Times New Roman"/>
        </w:rPr>
        <w:t>s</w:t>
      </w:r>
      <w:r w:rsidR="00836FAA" w:rsidRPr="00506E07">
        <w:rPr>
          <w:rFonts w:ascii="Times New Roman" w:hAnsi="Times New Roman" w:cs="Times New Roman"/>
        </w:rPr>
        <w:t xml:space="preserve"> of material used.</w:t>
      </w:r>
    </w:p>
    <w:p w14:paraId="3E386E24" w14:textId="01911431" w:rsidR="0028504D" w:rsidRPr="00506E07" w:rsidRDefault="0028504D" w:rsidP="0028504D">
      <w:pPr>
        <w:numPr>
          <w:ilvl w:val="0"/>
          <w:numId w:val="7"/>
        </w:numPr>
        <w:spacing w:after="0"/>
        <w:rPr>
          <w:rFonts w:ascii="Times New Roman" w:hAnsi="Times New Roman" w:cs="Times New Roman"/>
        </w:rPr>
      </w:pPr>
      <w:r w:rsidRPr="00506E07">
        <w:rPr>
          <w:rFonts w:ascii="Times New Roman" w:hAnsi="Times New Roman" w:cs="Times New Roman"/>
        </w:rPr>
        <w:t>When the batch is judged to be satisfactory by the slump test, weigh the remaining aggregates and record in the data sheet</w:t>
      </w:r>
      <w:r w:rsidR="00B3397A" w:rsidRPr="00506E07">
        <w:rPr>
          <w:rFonts w:ascii="Times New Roman" w:hAnsi="Times New Roman" w:cs="Times New Roman"/>
        </w:rPr>
        <w:t>.</w:t>
      </w:r>
      <w:r w:rsidRPr="00506E07">
        <w:rPr>
          <w:rFonts w:ascii="Times New Roman" w:hAnsi="Times New Roman" w:cs="Times New Roman"/>
        </w:rPr>
        <w:t xml:space="preserve"> </w:t>
      </w:r>
      <w:r w:rsidR="00B3397A" w:rsidRPr="00506E07">
        <w:rPr>
          <w:rFonts w:ascii="Times New Roman" w:hAnsi="Times New Roman" w:cs="Times New Roman"/>
        </w:rPr>
        <w:t>C</w:t>
      </w:r>
      <w:r w:rsidRPr="00506E07">
        <w:rPr>
          <w:rFonts w:ascii="Times New Roman" w:hAnsi="Times New Roman" w:cs="Times New Roman"/>
        </w:rPr>
        <w:t>ompute the actual amount of coarse and fine aggregates used in the concrete mix</w:t>
      </w:r>
      <w:r w:rsidR="00B3397A" w:rsidRPr="00506E07">
        <w:rPr>
          <w:rFonts w:ascii="Times New Roman" w:hAnsi="Times New Roman" w:cs="Times New Roman"/>
        </w:rPr>
        <w:t xml:space="preserve"> from the initial weights.</w:t>
      </w:r>
    </w:p>
    <w:p w14:paraId="25D0EBC4" w14:textId="3B3A2251" w:rsidR="00B16F68" w:rsidRPr="00506E07" w:rsidRDefault="00836FAA" w:rsidP="0028504D">
      <w:pPr>
        <w:numPr>
          <w:ilvl w:val="0"/>
          <w:numId w:val="7"/>
        </w:numPr>
        <w:spacing w:after="0"/>
        <w:rPr>
          <w:rFonts w:ascii="Times New Roman" w:hAnsi="Times New Roman" w:cs="Times New Roman"/>
        </w:rPr>
      </w:pPr>
      <w:r w:rsidRPr="00506E07">
        <w:rPr>
          <w:rFonts w:ascii="Times New Roman" w:hAnsi="Times New Roman" w:cs="Times New Roman"/>
        </w:rPr>
        <w:t>D</w:t>
      </w:r>
      <w:r w:rsidR="0028504D" w:rsidRPr="00506E07">
        <w:rPr>
          <w:rFonts w:ascii="Times New Roman" w:hAnsi="Times New Roman" w:cs="Times New Roman"/>
        </w:rPr>
        <w:t>etermine the</w:t>
      </w:r>
      <w:r w:rsidR="00B3397A" w:rsidRPr="00506E07">
        <w:rPr>
          <w:rFonts w:ascii="Times New Roman" w:hAnsi="Times New Roman" w:cs="Times New Roman"/>
        </w:rPr>
        <w:t xml:space="preserve"> concrete mix’s</w:t>
      </w:r>
      <w:r w:rsidR="0028504D" w:rsidRPr="00506E07">
        <w:rPr>
          <w:rFonts w:ascii="Times New Roman" w:hAnsi="Times New Roman" w:cs="Times New Roman"/>
        </w:rPr>
        <w:t xml:space="preserve"> </w:t>
      </w:r>
      <w:r w:rsidRPr="00506E07">
        <w:rPr>
          <w:rFonts w:ascii="Times New Roman" w:hAnsi="Times New Roman" w:cs="Times New Roman"/>
        </w:rPr>
        <w:t xml:space="preserve">unit weight by filling and weighing a 1 cubic foot container. The container should be filled and rodded in the same </w:t>
      </w:r>
      <w:r w:rsidR="00142C4E" w:rsidRPr="00506E07">
        <w:rPr>
          <w:rFonts w:ascii="Times New Roman" w:hAnsi="Times New Roman" w:cs="Times New Roman"/>
        </w:rPr>
        <w:t xml:space="preserve">manner </w:t>
      </w:r>
      <w:r w:rsidRPr="00506E07">
        <w:rPr>
          <w:rFonts w:ascii="Times New Roman" w:hAnsi="Times New Roman" w:cs="Times New Roman"/>
        </w:rPr>
        <w:t>as the cone for the slump test.</w:t>
      </w:r>
    </w:p>
    <w:p w14:paraId="350CFFE2" w14:textId="77777777" w:rsidR="00B16F68" w:rsidRPr="00506E07" w:rsidRDefault="00B16F68" w:rsidP="00B16F68">
      <w:pPr>
        <w:spacing w:after="0"/>
        <w:rPr>
          <w:rFonts w:ascii="Times New Roman" w:hAnsi="Times New Roman" w:cs="Times New Roman"/>
        </w:rPr>
      </w:pPr>
    </w:p>
    <w:p w14:paraId="0F1EA2C8" w14:textId="07B7E65C" w:rsidR="00B16F68" w:rsidRPr="00506E07" w:rsidRDefault="00B16F68" w:rsidP="00B16F68">
      <w:pPr>
        <w:spacing w:after="0"/>
        <w:rPr>
          <w:rFonts w:ascii="Times New Roman" w:hAnsi="Times New Roman" w:cs="Times New Roman"/>
          <w:b/>
          <w:u w:val="single"/>
        </w:rPr>
      </w:pPr>
      <w:r w:rsidRPr="00506E07">
        <w:rPr>
          <w:rFonts w:ascii="Times New Roman" w:hAnsi="Times New Roman" w:cs="Times New Roman"/>
          <w:b/>
          <w:u w:val="single"/>
        </w:rPr>
        <w:t>Air-Entrainment Testing</w:t>
      </w:r>
    </w:p>
    <w:p w14:paraId="25579C9D" w14:textId="23FBD069" w:rsidR="00B16F68" w:rsidRPr="00506E07" w:rsidRDefault="00B16F68" w:rsidP="00506E07">
      <w:pPr>
        <w:spacing w:after="0"/>
        <w:rPr>
          <w:rFonts w:ascii="Times New Roman" w:hAnsi="Times New Roman" w:cs="Times New Roman"/>
        </w:rPr>
      </w:pPr>
      <w:r w:rsidRPr="00506E07">
        <w:rPr>
          <w:rFonts w:ascii="Times New Roman" w:hAnsi="Times New Roman" w:cs="Times New Roman"/>
        </w:rPr>
        <w:t>If the concrete mix was designed for a region with freeze-thaw cycles, it is probable that an air-entrainment admixture content would have been specified to bring the total air content to a range of 6% to 8%.   To demonstrate this effect, take the remaining concrete and remix it while adding the air-entrainment admixture.  First, mix for about 3 minutes, and then conduct an air content test by using the apparatus shown in Figure 2.</w:t>
      </w:r>
    </w:p>
    <w:p w14:paraId="2D1FF13A" w14:textId="77777777" w:rsidR="00B16F68" w:rsidRPr="00506E07" w:rsidRDefault="00B16F68" w:rsidP="00B16F68">
      <w:pPr>
        <w:spacing w:after="0"/>
        <w:jc w:val="center"/>
        <w:rPr>
          <w:rFonts w:ascii="Times New Roman" w:hAnsi="Times New Roman" w:cs="Times New Roman"/>
          <w:i/>
        </w:rPr>
      </w:pPr>
      <w:r w:rsidRPr="00506E07">
        <w:rPr>
          <w:rFonts w:ascii="Times New Roman" w:hAnsi="Times New Roman" w:cs="Times New Roman"/>
          <w:i/>
        </w:rPr>
        <w:t>Figure 2 – Air entrainment test</w:t>
      </w:r>
    </w:p>
    <w:p w14:paraId="3D760EC5" w14:textId="77777777" w:rsidR="00B16F68" w:rsidRPr="00506E07" w:rsidRDefault="00B16F68" w:rsidP="00B16F68">
      <w:pPr>
        <w:spacing w:after="0"/>
        <w:rPr>
          <w:rFonts w:ascii="Times New Roman" w:hAnsi="Times New Roman" w:cs="Times New Roman"/>
        </w:rPr>
      </w:pPr>
      <w:r w:rsidRPr="00506E07">
        <w:rPr>
          <w:rFonts w:ascii="Times New Roman" w:hAnsi="Times New Roman" w:cs="Times New Roman"/>
        </w:rPr>
        <w:lastRenderedPageBreak/>
        <w:t>The procedure for conducting the test is device specific, so the following procedure refers exclusively to the device shown in Figure 2 and similar.</w:t>
      </w:r>
    </w:p>
    <w:p w14:paraId="75216717" w14:textId="77777777" w:rsidR="00B16F68" w:rsidRPr="00506E07" w:rsidRDefault="00B16F68" w:rsidP="00506E07">
      <w:pPr>
        <w:pStyle w:val="ListParagraph"/>
        <w:numPr>
          <w:ilvl w:val="0"/>
          <w:numId w:val="19"/>
        </w:numPr>
        <w:spacing w:after="0"/>
        <w:rPr>
          <w:rFonts w:ascii="Times New Roman" w:hAnsi="Times New Roman" w:cs="Times New Roman"/>
        </w:rPr>
      </w:pPr>
      <w:r w:rsidRPr="00506E07">
        <w:rPr>
          <w:rFonts w:ascii="Times New Roman" w:hAnsi="Times New Roman" w:cs="Times New Roman"/>
        </w:rPr>
        <w:t>Fill the bottom container with concrete following the instructions for obtaining a unit weight.</w:t>
      </w:r>
    </w:p>
    <w:p w14:paraId="1D7CE128" w14:textId="77777777" w:rsidR="00B16F68" w:rsidRPr="00506E07" w:rsidRDefault="00B16F68" w:rsidP="00506E07">
      <w:pPr>
        <w:pStyle w:val="ListParagraph"/>
        <w:numPr>
          <w:ilvl w:val="0"/>
          <w:numId w:val="19"/>
        </w:numPr>
        <w:spacing w:after="0"/>
        <w:rPr>
          <w:rFonts w:ascii="Times New Roman" w:hAnsi="Times New Roman" w:cs="Times New Roman"/>
        </w:rPr>
      </w:pPr>
      <w:r w:rsidRPr="00506E07">
        <w:rPr>
          <w:rFonts w:ascii="Times New Roman" w:eastAsia="Times New Roman" w:hAnsi="Times New Roman" w:cs="Times New Roman"/>
        </w:rPr>
        <w:t xml:space="preserve">Close the red-colored main air valve on the top of the air receiver. </w:t>
      </w:r>
    </w:p>
    <w:p w14:paraId="5AD6827D" w14:textId="77777777" w:rsidR="00B16F68" w:rsidRPr="00506E07" w:rsidRDefault="00B16F68" w:rsidP="00506E07">
      <w:pPr>
        <w:pStyle w:val="ListParagraph"/>
        <w:numPr>
          <w:ilvl w:val="0"/>
          <w:numId w:val="19"/>
        </w:numPr>
        <w:spacing w:after="0"/>
        <w:rPr>
          <w:rFonts w:ascii="Times New Roman" w:hAnsi="Times New Roman" w:cs="Times New Roman"/>
        </w:rPr>
      </w:pPr>
      <w:r w:rsidRPr="00506E07">
        <w:rPr>
          <w:rFonts w:ascii="Times New Roman" w:eastAsia="Times New Roman" w:hAnsi="Times New Roman" w:cs="Times New Roman"/>
        </w:rPr>
        <w:t>Open both petcocks (8 and 9 – see numbers in Figure 2) located on the top of the lid.</w:t>
      </w:r>
    </w:p>
    <w:p w14:paraId="7258CFC5" w14:textId="77777777" w:rsidR="00B16F68" w:rsidRPr="00506E07" w:rsidRDefault="00B16F68" w:rsidP="00506E07">
      <w:pPr>
        <w:pStyle w:val="ListParagraph"/>
        <w:numPr>
          <w:ilvl w:val="0"/>
          <w:numId w:val="19"/>
        </w:numPr>
        <w:spacing w:after="0"/>
        <w:rPr>
          <w:rFonts w:ascii="Times New Roman" w:hAnsi="Times New Roman" w:cs="Times New Roman"/>
        </w:rPr>
      </w:pPr>
      <w:r w:rsidRPr="00506E07">
        <w:rPr>
          <w:rFonts w:ascii="Times New Roman" w:eastAsia="Times New Roman" w:hAnsi="Times New Roman" w:cs="Times New Roman"/>
        </w:rPr>
        <w:t>Place lid (5) on the material container and close the four toggle clamps (6).</w:t>
      </w:r>
    </w:p>
    <w:p w14:paraId="5427BB04" w14:textId="77777777" w:rsidR="00B16F68" w:rsidRPr="00506E07" w:rsidRDefault="00B16F68" w:rsidP="00506E07">
      <w:pPr>
        <w:pStyle w:val="ListParagraph"/>
        <w:numPr>
          <w:ilvl w:val="0"/>
          <w:numId w:val="19"/>
        </w:numPr>
        <w:spacing w:after="0"/>
        <w:rPr>
          <w:rFonts w:ascii="Times New Roman" w:hAnsi="Times New Roman" w:cs="Times New Roman"/>
        </w:rPr>
      </w:pPr>
      <w:r w:rsidRPr="00506E07">
        <w:rPr>
          <w:rFonts w:ascii="Times New Roman" w:eastAsia="Times New Roman" w:hAnsi="Times New Roman" w:cs="Times New Roman"/>
        </w:rPr>
        <w:t>Pour water into the funnel (7) until water comes out the petcock (8) in the center of the lid.</w:t>
      </w:r>
    </w:p>
    <w:p w14:paraId="133E6B70" w14:textId="77777777" w:rsidR="00B16F68" w:rsidRPr="00506E07" w:rsidRDefault="00B16F68" w:rsidP="00506E07">
      <w:pPr>
        <w:pStyle w:val="ListParagraph"/>
        <w:numPr>
          <w:ilvl w:val="0"/>
          <w:numId w:val="19"/>
        </w:numPr>
        <w:spacing w:after="0"/>
        <w:rPr>
          <w:rFonts w:ascii="Times New Roman" w:hAnsi="Times New Roman" w:cs="Times New Roman"/>
        </w:rPr>
      </w:pPr>
      <w:r w:rsidRPr="00506E07">
        <w:rPr>
          <w:rFonts w:ascii="Times New Roman" w:eastAsia="Times New Roman" w:hAnsi="Times New Roman" w:cs="Times New Roman"/>
        </w:rPr>
        <w:t>Jar the meter gently until no air bubbles come out through the center petcock. Close both petcocks (8 and 9).</w:t>
      </w:r>
    </w:p>
    <w:p w14:paraId="5CAC5924" w14:textId="77777777" w:rsidR="00B16F68" w:rsidRPr="00506E07" w:rsidRDefault="00B16F68" w:rsidP="00506E07">
      <w:pPr>
        <w:pStyle w:val="ListParagraph"/>
        <w:numPr>
          <w:ilvl w:val="0"/>
          <w:numId w:val="19"/>
        </w:numPr>
        <w:spacing w:after="0"/>
        <w:rPr>
          <w:rFonts w:ascii="Times New Roman" w:hAnsi="Times New Roman" w:cs="Times New Roman"/>
        </w:rPr>
      </w:pPr>
      <w:r w:rsidRPr="00506E07">
        <w:rPr>
          <w:rFonts w:ascii="Times New Roman" w:eastAsia="Times New Roman" w:hAnsi="Times New Roman" w:cs="Times New Roman"/>
        </w:rPr>
        <w:t>Close the main air valve (4) and bleeder valve (10) in the end of the air receiver.</w:t>
      </w:r>
    </w:p>
    <w:p w14:paraId="5AE48F6C" w14:textId="77777777" w:rsidR="00B16F68" w:rsidRPr="00506E07" w:rsidRDefault="00B16F68" w:rsidP="00506E07">
      <w:pPr>
        <w:pStyle w:val="ListParagraph"/>
        <w:numPr>
          <w:ilvl w:val="0"/>
          <w:numId w:val="19"/>
        </w:numPr>
        <w:spacing w:after="0"/>
        <w:rPr>
          <w:rFonts w:ascii="Times New Roman" w:hAnsi="Times New Roman" w:cs="Times New Roman"/>
        </w:rPr>
      </w:pPr>
      <w:r w:rsidRPr="00506E07">
        <w:rPr>
          <w:rFonts w:ascii="Times New Roman" w:eastAsia="Times New Roman" w:hAnsi="Times New Roman" w:cs="Times New Roman"/>
        </w:rPr>
        <w:t>Gently pump air into the receiver until gauge hand (12) gets close to the red line. Make sure the hand passes the initial starting point. It does not matter whether the hand is on one side or the other side of the red line.</w:t>
      </w:r>
    </w:p>
    <w:p w14:paraId="0D5EF7CE" w14:textId="77777777" w:rsidR="00B16F68" w:rsidRPr="00506E07" w:rsidRDefault="00B16F68" w:rsidP="00506E07">
      <w:pPr>
        <w:pStyle w:val="ListParagraph"/>
        <w:numPr>
          <w:ilvl w:val="0"/>
          <w:numId w:val="19"/>
        </w:numPr>
        <w:spacing w:after="0"/>
        <w:rPr>
          <w:rFonts w:ascii="Times New Roman" w:hAnsi="Times New Roman" w:cs="Times New Roman"/>
        </w:rPr>
      </w:pPr>
      <w:r w:rsidRPr="00506E07">
        <w:rPr>
          <w:rFonts w:ascii="Times New Roman" w:eastAsia="Times New Roman" w:hAnsi="Times New Roman" w:cs="Times New Roman"/>
        </w:rPr>
        <w:t>Tap the gauge (13) gently with one hand. At the same time, crack the bleeder valve (10) until the gauge hand (12) rests exactly on the initial starting point.</w:t>
      </w:r>
    </w:p>
    <w:p w14:paraId="0F555DF3" w14:textId="77777777" w:rsidR="00B16F68" w:rsidRPr="00506E07" w:rsidRDefault="00B16F68" w:rsidP="00506E07">
      <w:pPr>
        <w:pStyle w:val="ListParagraph"/>
        <w:numPr>
          <w:ilvl w:val="0"/>
          <w:numId w:val="19"/>
        </w:numPr>
        <w:spacing w:after="0"/>
        <w:rPr>
          <w:rFonts w:ascii="Times New Roman" w:hAnsi="Times New Roman" w:cs="Times New Roman"/>
        </w:rPr>
      </w:pPr>
      <w:r w:rsidRPr="00506E07">
        <w:rPr>
          <w:rFonts w:ascii="Times New Roman" w:eastAsia="Times New Roman" w:hAnsi="Times New Roman" w:cs="Times New Roman"/>
        </w:rPr>
        <w:t xml:space="preserve">Quickly close the bleeder valve (10). Open the main air valve (4) between the air receiver and the material container. </w:t>
      </w:r>
    </w:p>
    <w:p w14:paraId="41DD1A04" w14:textId="697A100D" w:rsidR="00506E07" w:rsidRPr="00506E07" w:rsidRDefault="00B16F68" w:rsidP="00506E07">
      <w:pPr>
        <w:pStyle w:val="ListParagraph"/>
        <w:numPr>
          <w:ilvl w:val="0"/>
          <w:numId w:val="19"/>
        </w:numPr>
        <w:spacing w:after="0"/>
        <w:rPr>
          <w:rFonts w:ascii="Times New Roman" w:hAnsi="Times New Roman" w:cs="Times New Roman"/>
        </w:rPr>
      </w:pPr>
      <w:r w:rsidRPr="00506E07">
        <w:rPr>
          <w:rFonts w:ascii="Times New Roman" w:eastAsia="Times New Roman" w:hAnsi="Times New Roman" w:cs="Times New Roman"/>
        </w:rPr>
        <w:t>Jar the container slightly after releasing the pressure to allow particles to rearrange.</w:t>
      </w:r>
    </w:p>
    <w:p w14:paraId="035EF787" w14:textId="1DC5A164" w:rsidR="00506E07" w:rsidRPr="008D4A40" w:rsidRDefault="00B16F68" w:rsidP="008D4A40">
      <w:pPr>
        <w:pStyle w:val="ListParagraph"/>
        <w:numPr>
          <w:ilvl w:val="0"/>
          <w:numId w:val="19"/>
        </w:numPr>
        <w:spacing w:after="0"/>
        <w:rPr>
          <w:rFonts w:ascii="Times New Roman" w:hAnsi="Times New Roman" w:cs="Times New Roman"/>
        </w:rPr>
      </w:pPr>
      <w:r w:rsidRPr="00506E07">
        <w:rPr>
          <w:rFonts w:ascii="Times New Roman" w:eastAsia="Times New Roman" w:hAnsi="Times New Roman" w:cs="Times New Roman"/>
        </w:rPr>
        <w:t xml:space="preserve">Tap the gauge (13) gently until the gauge hand (12) comes to rest. Record the reading as the percent of air entrained. </w:t>
      </w:r>
    </w:p>
    <w:p w14:paraId="3D85249B" w14:textId="60F19D8B" w:rsidR="00506E07" w:rsidRPr="008D4A40" w:rsidRDefault="00D8325D" w:rsidP="008D4A40">
      <w:pPr>
        <w:spacing w:before="240"/>
        <w:rPr>
          <w:rFonts w:ascii="Times New Roman" w:hAnsi="Times New Roman" w:cs="Times New Roman"/>
          <w:b/>
          <w:u w:val="single"/>
        </w:rPr>
      </w:pPr>
      <w:r w:rsidRPr="008D4A40">
        <w:rPr>
          <w:rFonts w:ascii="Times New Roman" w:hAnsi="Times New Roman" w:cs="Times New Roman"/>
          <w:b/>
          <w:u w:val="single"/>
        </w:rPr>
        <w:t xml:space="preserve">Concrete Test Cylinder </w:t>
      </w:r>
      <w:commentRangeStart w:id="10"/>
      <w:r w:rsidRPr="008D4A40">
        <w:rPr>
          <w:rFonts w:ascii="Times New Roman" w:hAnsi="Times New Roman" w:cs="Times New Roman"/>
          <w:b/>
          <w:u w:val="single"/>
        </w:rPr>
        <w:t>Preparation</w:t>
      </w:r>
      <w:commentRangeEnd w:id="10"/>
      <w:r w:rsidR="00A441E7">
        <w:rPr>
          <w:rStyle w:val="CommentReference"/>
        </w:rPr>
        <w:commentReference w:id="10"/>
      </w:r>
    </w:p>
    <w:p w14:paraId="7EA191BF" w14:textId="274DB971" w:rsidR="002D3BFE" w:rsidRDefault="00836FAA" w:rsidP="002D3BFE">
      <w:pPr>
        <w:pStyle w:val="ListParagraph"/>
        <w:numPr>
          <w:ilvl w:val="0"/>
          <w:numId w:val="22"/>
        </w:numPr>
        <w:spacing w:after="0"/>
        <w:rPr>
          <w:rFonts w:ascii="Times New Roman" w:hAnsi="Times New Roman" w:cs="Times New Roman"/>
        </w:rPr>
      </w:pPr>
      <w:r w:rsidRPr="00506E07">
        <w:rPr>
          <w:rFonts w:ascii="Times New Roman" w:hAnsi="Times New Roman" w:cs="Times New Roman"/>
        </w:rPr>
        <w:t xml:space="preserve">Fill the cylinder molds </w:t>
      </w:r>
      <w:r w:rsidR="0028504D" w:rsidRPr="00506E07">
        <w:rPr>
          <w:rFonts w:ascii="Times New Roman" w:hAnsi="Times New Roman" w:cs="Times New Roman"/>
        </w:rPr>
        <w:t xml:space="preserve">by placing the concrete into the cylinder mold in three layers of approximately equal volume.  </w:t>
      </w:r>
    </w:p>
    <w:p w14:paraId="199AAA35" w14:textId="77777777" w:rsidR="002D3BFE" w:rsidRDefault="0028504D" w:rsidP="002D3BFE">
      <w:pPr>
        <w:pStyle w:val="ListParagraph"/>
        <w:numPr>
          <w:ilvl w:val="0"/>
          <w:numId w:val="22"/>
        </w:numPr>
        <w:spacing w:after="0"/>
        <w:rPr>
          <w:rFonts w:ascii="Times New Roman" w:hAnsi="Times New Roman" w:cs="Times New Roman"/>
        </w:rPr>
      </w:pPr>
      <w:r w:rsidRPr="00506E07">
        <w:rPr>
          <w:rFonts w:ascii="Times New Roman" w:hAnsi="Times New Roman" w:cs="Times New Roman"/>
        </w:rPr>
        <w:t xml:space="preserve">Rod each layer with 25 strokes using a small tamping rod (1/4 in. diameter rod).  Distribute the strokes uniformly over the cross-section of the mold. </w:t>
      </w:r>
    </w:p>
    <w:p w14:paraId="6A739999" w14:textId="77777777" w:rsidR="002D3BFE" w:rsidRDefault="0028504D" w:rsidP="002D3BFE">
      <w:pPr>
        <w:pStyle w:val="ListParagraph"/>
        <w:numPr>
          <w:ilvl w:val="0"/>
          <w:numId w:val="22"/>
        </w:numPr>
        <w:spacing w:after="0"/>
        <w:rPr>
          <w:rFonts w:ascii="Times New Roman" w:hAnsi="Times New Roman" w:cs="Times New Roman"/>
        </w:rPr>
      </w:pPr>
      <w:r w:rsidRPr="00506E07">
        <w:rPr>
          <w:rFonts w:ascii="Times New Roman" w:hAnsi="Times New Roman" w:cs="Times New Roman"/>
        </w:rPr>
        <w:t xml:space="preserve">After the top layer has been rodded, strike off the surface of the concrete with a trowel.  Fill a total of </w:t>
      </w:r>
      <w:r w:rsidR="00836FAA" w:rsidRPr="00506E07">
        <w:rPr>
          <w:rFonts w:ascii="Times New Roman" w:hAnsi="Times New Roman" w:cs="Times New Roman"/>
        </w:rPr>
        <w:t>ten</w:t>
      </w:r>
      <w:r w:rsidRPr="00506E07">
        <w:rPr>
          <w:rFonts w:ascii="Times New Roman" w:hAnsi="Times New Roman" w:cs="Times New Roman"/>
        </w:rPr>
        <w:t xml:space="preserve"> concrete cylinder specimens.   Measure the weight of all </w:t>
      </w:r>
      <w:r w:rsidR="00F57C6A" w:rsidRPr="00506E07">
        <w:rPr>
          <w:rFonts w:ascii="Times New Roman" w:hAnsi="Times New Roman" w:cs="Times New Roman"/>
        </w:rPr>
        <w:t xml:space="preserve">ten </w:t>
      </w:r>
      <w:r w:rsidRPr="00506E07">
        <w:rPr>
          <w:rFonts w:ascii="Times New Roman" w:hAnsi="Times New Roman" w:cs="Times New Roman"/>
        </w:rPr>
        <w:t xml:space="preserve">cylinder molds filled with concrete and record the weight on the data sheet.  </w:t>
      </w:r>
    </w:p>
    <w:p w14:paraId="4BADA1F9" w14:textId="6FD883AE" w:rsidR="00506E07" w:rsidRPr="00506E07" w:rsidRDefault="0028504D" w:rsidP="002D3BFE">
      <w:pPr>
        <w:pStyle w:val="ListParagraph"/>
        <w:numPr>
          <w:ilvl w:val="0"/>
          <w:numId w:val="22"/>
        </w:numPr>
        <w:spacing w:after="0"/>
        <w:rPr>
          <w:rFonts w:ascii="Times New Roman" w:hAnsi="Times New Roman" w:cs="Times New Roman"/>
        </w:rPr>
      </w:pPr>
      <w:r w:rsidRPr="00506E07">
        <w:rPr>
          <w:rFonts w:ascii="Times New Roman" w:hAnsi="Times New Roman" w:cs="Times New Roman"/>
        </w:rPr>
        <w:t xml:space="preserve">Cover the concrete cylinders with a plastic bag to prevent </w:t>
      </w:r>
      <w:r w:rsidR="00F57C6A" w:rsidRPr="00506E07">
        <w:rPr>
          <w:rFonts w:ascii="Times New Roman" w:hAnsi="Times New Roman" w:cs="Times New Roman"/>
        </w:rPr>
        <w:t>evaporation of water</w:t>
      </w:r>
      <w:r w:rsidRPr="00506E07">
        <w:rPr>
          <w:rFonts w:ascii="Times New Roman" w:hAnsi="Times New Roman" w:cs="Times New Roman"/>
        </w:rPr>
        <w:t xml:space="preserve"> from the concrete.</w:t>
      </w:r>
    </w:p>
    <w:p w14:paraId="6D4F331F" w14:textId="5A7E188C" w:rsidR="0028504D" w:rsidRPr="00506E07" w:rsidRDefault="00836FAA" w:rsidP="002D3BFE">
      <w:pPr>
        <w:numPr>
          <w:ilvl w:val="0"/>
          <w:numId w:val="22"/>
        </w:numPr>
        <w:spacing w:after="0"/>
        <w:rPr>
          <w:rFonts w:ascii="Times New Roman" w:hAnsi="Times New Roman" w:cs="Times New Roman"/>
        </w:rPr>
      </w:pPr>
      <w:r w:rsidRPr="00506E07">
        <w:rPr>
          <w:rFonts w:ascii="Times New Roman" w:hAnsi="Times New Roman" w:cs="Times New Roman"/>
        </w:rPr>
        <w:t>For the final mix, calculate the</w:t>
      </w:r>
      <w:r w:rsidR="0028504D" w:rsidRPr="00506E07">
        <w:rPr>
          <w:rFonts w:ascii="Times New Roman" w:hAnsi="Times New Roman" w:cs="Times New Roman"/>
        </w:rPr>
        <w:t xml:space="preserve"> </w:t>
      </w:r>
      <w:r w:rsidR="00B03861" w:rsidRPr="00506E07">
        <w:rPr>
          <w:rFonts w:ascii="Times New Roman" w:hAnsi="Times New Roman" w:cs="Times New Roman"/>
        </w:rPr>
        <w:t xml:space="preserve">required </w:t>
      </w:r>
      <w:r w:rsidR="0028504D" w:rsidRPr="00506E07">
        <w:rPr>
          <w:rFonts w:ascii="Times New Roman" w:hAnsi="Times New Roman" w:cs="Times New Roman"/>
        </w:rPr>
        <w:t xml:space="preserve">weight of materials </w:t>
      </w:r>
      <w:r w:rsidR="00B03861" w:rsidRPr="00506E07">
        <w:rPr>
          <w:rFonts w:ascii="Times New Roman" w:hAnsi="Times New Roman" w:cs="Times New Roman"/>
        </w:rPr>
        <w:t xml:space="preserve">to </w:t>
      </w:r>
      <w:r w:rsidR="0028504D" w:rsidRPr="00506E07">
        <w:rPr>
          <w:rFonts w:ascii="Times New Roman" w:hAnsi="Times New Roman" w:cs="Times New Roman"/>
        </w:rPr>
        <w:t>mak</w:t>
      </w:r>
      <w:r w:rsidR="00B03861" w:rsidRPr="00506E07">
        <w:rPr>
          <w:rFonts w:ascii="Times New Roman" w:hAnsi="Times New Roman" w:cs="Times New Roman"/>
        </w:rPr>
        <w:t>e</w:t>
      </w:r>
      <w:r w:rsidR="0028504D" w:rsidRPr="00506E07">
        <w:rPr>
          <w:rFonts w:ascii="Times New Roman" w:hAnsi="Times New Roman" w:cs="Times New Roman"/>
        </w:rPr>
        <w:t xml:space="preserve"> one cubic yard of concrete.  Record these results in the data sheet.  </w:t>
      </w:r>
      <w:bookmarkStart w:id="11" w:name="_GoBack"/>
      <w:bookmarkEnd w:id="11"/>
    </w:p>
    <w:p w14:paraId="521332AD" w14:textId="2BD13238" w:rsidR="00637C32" w:rsidRPr="00506E07" w:rsidRDefault="0028504D" w:rsidP="002D3BFE">
      <w:pPr>
        <w:numPr>
          <w:ilvl w:val="0"/>
          <w:numId w:val="22"/>
        </w:numPr>
        <w:spacing w:after="0"/>
        <w:rPr>
          <w:rFonts w:ascii="Times New Roman" w:hAnsi="Times New Roman" w:cs="Times New Roman"/>
        </w:rPr>
      </w:pPr>
      <w:r w:rsidRPr="00506E07">
        <w:rPr>
          <w:rFonts w:ascii="Times New Roman" w:hAnsi="Times New Roman" w:cs="Times New Roman"/>
        </w:rPr>
        <w:t xml:space="preserve">After 24 </w:t>
      </w:r>
      <w:r w:rsidRPr="00506E07">
        <w:rPr>
          <w:rFonts w:ascii="Times New Roman" w:hAnsi="Times New Roman" w:cs="Times New Roman"/>
          <w:u w:val="single"/>
        </w:rPr>
        <w:t>+</w:t>
      </w:r>
      <w:r w:rsidR="00B03861" w:rsidRPr="00506E07">
        <w:rPr>
          <w:rFonts w:ascii="Times New Roman" w:hAnsi="Times New Roman" w:cs="Times New Roman"/>
        </w:rPr>
        <w:t xml:space="preserve"> </w:t>
      </w:r>
      <w:r w:rsidRPr="00506E07">
        <w:rPr>
          <w:rFonts w:ascii="Times New Roman" w:hAnsi="Times New Roman" w:cs="Times New Roman"/>
        </w:rPr>
        <w:t xml:space="preserve">8 hours, strip the disposable plastic molds from the concrete cylinder specimens.  The cylinders </w:t>
      </w:r>
      <w:r w:rsidR="00B03861" w:rsidRPr="00506E07">
        <w:rPr>
          <w:rFonts w:ascii="Times New Roman" w:hAnsi="Times New Roman" w:cs="Times New Roman"/>
        </w:rPr>
        <w:t xml:space="preserve">are </w:t>
      </w:r>
      <w:r w:rsidRPr="00506E07">
        <w:rPr>
          <w:rFonts w:ascii="Times New Roman" w:hAnsi="Times New Roman" w:cs="Times New Roman"/>
        </w:rPr>
        <w:t xml:space="preserve">then placed in the curing environment </w:t>
      </w:r>
      <w:r w:rsidR="00D415ED" w:rsidRPr="00506E07">
        <w:rPr>
          <w:rFonts w:ascii="Times New Roman" w:hAnsi="Times New Roman" w:cs="Times New Roman"/>
        </w:rPr>
        <w:t xml:space="preserve">listed </w:t>
      </w:r>
      <w:r w:rsidRPr="00506E07">
        <w:rPr>
          <w:rFonts w:ascii="Times New Roman" w:hAnsi="Times New Roman" w:cs="Times New Roman"/>
        </w:rPr>
        <w:t xml:space="preserve">in Table 1. </w:t>
      </w:r>
      <w:r w:rsidR="00836FAA" w:rsidRPr="00506E07">
        <w:rPr>
          <w:rFonts w:ascii="Times New Roman" w:hAnsi="Times New Roman" w:cs="Times New Roman"/>
        </w:rPr>
        <w:t>Typical</w:t>
      </w:r>
      <w:r w:rsidRPr="00506E07">
        <w:rPr>
          <w:rFonts w:ascii="Times New Roman" w:hAnsi="Times New Roman" w:cs="Times New Roman"/>
        </w:rPr>
        <w:t xml:space="preserve"> curing regimens are: (1) fog room curing at 73.5</w:t>
      </w:r>
      <w:r w:rsidRPr="00506E07">
        <w:rPr>
          <w:rFonts w:ascii="Times New Roman" w:hAnsi="Times New Roman" w:cs="Times New Roman"/>
          <w:u w:val="single"/>
        </w:rPr>
        <w:t>+</w:t>
      </w:r>
      <w:r w:rsidRPr="00506E07">
        <w:rPr>
          <w:rFonts w:ascii="Times New Roman" w:hAnsi="Times New Roman" w:cs="Times New Roman"/>
        </w:rPr>
        <w:t>3.5</w:t>
      </w:r>
      <w:r w:rsidRPr="00506E07">
        <w:rPr>
          <w:rFonts w:ascii="Times New Roman" w:hAnsi="Times New Roman" w:cs="Times New Roman"/>
          <w:vertAlign w:val="superscript"/>
        </w:rPr>
        <w:t>o</w:t>
      </w:r>
      <w:r w:rsidRPr="00506E07">
        <w:rPr>
          <w:rFonts w:ascii="Times New Roman" w:hAnsi="Times New Roman" w:cs="Times New Roman"/>
        </w:rPr>
        <w:t>F  (23</w:t>
      </w:r>
      <w:r w:rsidRPr="00506E07">
        <w:rPr>
          <w:rFonts w:ascii="Times New Roman" w:hAnsi="Times New Roman" w:cs="Times New Roman"/>
          <w:u w:val="single"/>
        </w:rPr>
        <w:t>+</w:t>
      </w:r>
      <w:r w:rsidRPr="00506E07">
        <w:rPr>
          <w:rFonts w:ascii="Times New Roman" w:hAnsi="Times New Roman" w:cs="Times New Roman"/>
        </w:rPr>
        <w:t>2</w:t>
      </w:r>
      <w:r w:rsidRPr="00506E07">
        <w:rPr>
          <w:rFonts w:ascii="Times New Roman" w:hAnsi="Times New Roman" w:cs="Times New Roman"/>
          <w:vertAlign w:val="superscript"/>
        </w:rPr>
        <w:t>o</w:t>
      </w:r>
      <w:r w:rsidRPr="00506E07">
        <w:rPr>
          <w:rFonts w:ascii="Times New Roman" w:hAnsi="Times New Roman" w:cs="Times New Roman"/>
        </w:rPr>
        <w:t>C) and 100% RH, per ASTM C 192</w:t>
      </w:r>
      <w:r w:rsidR="00A1056E" w:rsidRPr="00506E07">
        <w:rPr>
          <w:rFonts w:ascii="Times New Roman" w:hAnsi="Times New Roman" w:cs="Times New Roman"/>
        </w:rPr>
        <w:t>,</w:t>
      </w:r>
      <w:r w:rsidRPr="00506E07">
        <w:rPr>
          <w:rFonts w:ascii="Times New Roman" w:hAnsi="Times New Roman" w:cs="Times New Roman"/>
        </w:rPr>
        <w:t xml:space="preserve"> (2) ambient curing in the lab, and (3) insulated box curing (i.e., cure box). </w:t>
      </w:r>
      <w:r w:rsidR="00836FAA" w:rsidRPr="00506E07">
        <w:rPr>
          <w:rFonts w:ascii="Times New Roman" w:hAnsi="Times New Roman" w:cs="Times New Roman"/>
        </w:rPr>
        <w:t>We will use ambient curing in this experiment.</w:t>
      </w:r>
    </w:p>
    <w:p w14:paraId="1C3859C4" w14:textId="38D880EE" w:rsidR="00770D15" w:rsidRPr="00506E07" w:rsidRDefault="00770D15" w:rsidP="001B159B">
      <w:pPr>
        <w:spacing w:after="0"/>
        <w:rPr>
          <w:rFonts w:ascii="Times New Roman" w:hAnsi="Times New Roman" w:cs="Times New Roman"/>
          <w:b/>
          <w:u w:val="single"/>
        </w:rPr>
      </w:pPr>
      <w:commentRangeStart w:id="12"/>
      <w:commentRangeStart w:id="13"/>
      <w:r w:rsidRPr="00506E07">
        <w:rPr>
          <w:rFonts w:ascii="Times New Roman" w:hAnsi="Times New Roman" w:cs="Times New Roman"/>
          <w:b/>
          <w:u w:val="single"/>
        </w:rPr>
        <w:t>Adding Superplasticizers</w:t>
      </w:r>
    </w:p>
    <w:commentRangeEnd w:id="12"/>
    <w:p w14:paraId="4608CBF7" w14:textId="2CD387E9" w:rsidR="0076607B" w:rsidRPr="002D3BFE" w:rsidRDefault="00506E07" w:rsidP="002D3BFE">
      <w:pPr>
        <w:pStyle w:val="ListParagraph"/>
        <w:numPr>
          <w:ilvl w:val="0"/>
          <w:numId w:val="23"/>
        </w:numPr>
        <w:spacing w:after="0"/>
        <w:rPr>
          <w:rFonts w:ascii="Times New Roman" w:hAnsi="Times New Roman" w:cs="Times New Roman"/>
        </w:rPr>
      </w:pPr>
      <w:r w:rsidRPr="002D3BFE">
        <w:rPr>
          <w:rStyle w:val="CommentReference"/>
          <w:rFonts w:ascii="Times New Roman" w:hAnsi="Times New Roman" w:cs="Times New Roman"/>
        </w:rPr>
        <w:commentReference w:id="12"/>
      </w:r>
      <w:commentRangeEnd w:id="13"/>
      <w:r w:rsidR="004536FF">
        <w:rPr>
          <w:rStyle w:val="CommentReference"/>
        </w:rPr>
        <w:commentReference w:id="13"/>
      </w:r>
      <w:r w:rsidR="00A9630D" w:rsidRPr="002D3BFE">
        <w:rPr>
          <w:rFonts w:ascii="Times New Roman" w:hAnsi="Times New Roman" w:cs="Times New Roman"/>
        </w:rPr>
        <w:t xml:space="preserve">To demonstrate the </w:t>
      </w:r>
      <w:r w:rsidR="00EA5DC6" w:rsidRPr="002D3BFE">
        <w:rPr>
          <w:rFonts w:ascii="Times New Roman" w:hAnsi="Times New Roman" w:cs="Times New Roman"/>
        </w:rPr>
        <w:t>u</w:t>
      </w:r>
      <w:r w:rsidR="00A9630D" w:rsidRPr="002D3BFE">
        <w:rPr>
          <w:rFonts w:ascii="Times New Roman" w:hAnsi="Times New Roman" w:cs="Times New Roman"/>
        </w:rPr>
        <w:t xml:space="preserve">se of an admixture, return all concrete to the mixer and add a small amount of superplasticizer. Mix well for 3 minutes and </w:t>
      </w:r>
      <w:r w:rsidR="00D2301B" w:rsidRPr="002D3BFE">
        <w:rPr>
          <w:rFonts w:ascii="Times New Roman" w:hAnsi="Times New Roman" w:cs="Times New Roman"/>
        </w:rPr>
        <w:t xml:space="preserve">conduct </w:t>
      </w:r>
      <w:r w:rsidR="00770D15" w:rsidRPr="002D3BFE">
        <w:rPr>
          <w:rFonts w:ascii="Times New Roman" w:hAnsi="Times New Roman" w:cs="Times New Roman"/>
        </w:rPr>
        <w:t xml:space="preserve">a </w:t>
      </w:r>
      <w:r w:rsidR="00D2301B" w:rsidRPr="002D3BFE">
        <w:rPr>
          <w:rFonts w:ascii="Times New Roman" w:hAnsi="Times New Roman" w:cs="Times New Roman"/>
        </w:rPr>
        <w:t>flow table test (Figure 3)</w:t>
      </w:r>
      <w:r w:rsidR="00770D15" w:rsidRPr="002D3BFE">
        <w:rPr>
          <w:rFonts w:ascii="Times New Roman" w:hAnsi="Times New Roman" w:cs="Times New Roman"/>
        </w:rPr>
        <w:t>.</w:t>
      </w:r>
    </w:p>
    <w:p w14:paraId="520DFB59" w14:textId="054337D1" w:rsidR="004F1C5A" w:rsidRPr="002D3BFE" w:rsidRDefault="00D2301B" w:rsidP="002D3BFE">
      <w:pPr>
        <w:pStyle w:val="ListParagraph"/>
        <w:numPr>
          <w:ilvl w:val="0"/>
          <w:numId w:val="23"/>
        </w:numPr>
        <w:jc w:val="center"/>
        <w:rPr>
          <w:rFonts w:ascii="Times New Roman" w:eastAsia="Times New Roman" w:hAnsi="Times New Roman" w:cs="Times New Roman"/>
          <w:i/>
        </w:rPr>
      </w:pPr>
      <w:r w:rsidRPr="002D3BFE">
        <w:rPr>
          <w:rFonts w:ascii="Times New Roman" w:eastAsia="Times New Roman" w:hAnsi="Times New Roman" w:cs="Times New Roman"/>
          <w:i/>
        </w:rPr>
        <w:t>Figure 3 – Flow table test</w:t>
      </w:r>
    </w:p>
    <w:p w14:paraId="20899D8A" w14:textId="473BE8E1" w:rsidR="00EA5DC6" w:rsidRPr="00506E07" w:rsidRDefault="00EA5DC6" w:rsidP="002D3BFE">
      <w:pPr>
        <w:pStyle w:val="ListParagraph"/>
        <w:numPr>
          <w:ilvl w:val="0"/>
          <w:numId w:val="23"/>
        </w:numPr>
        <w:rPr>
          <w:rFonts w:ascii="Times New Roman" w:eastAsia="Times New Roman" w:hAnsi="Times New Roman" w:cs="Times New Roman"/>
        </w:rPr>
      </w:pPr>
      <w:r w:rsidRPr="00506E07">
        <w:rPr>
          <w:rFonts w:ascii="Times New Roman" w:eastAsia="Times New Roman" w:hAnsi="Times New Roman" w:cs="Times New Roman"/>
        </w:rPr>
        <w:t xml:space="preserve">Wet the table and the mold. Wipe off excess water. </w:t>
      </w:r>
    </w:p>
    <w:p w14:paraId="28C11607" w14:textId="2E1877E8" w:rsidR="00EA5DC6" w:rsidRPr="00506E07" w:rsidRDefault="00EA5DC6" w:rsidP="002D3BFE">
      <w:pPr>
        <w:pStyle w:val="ListParagraph"/>
        <w:numPr>
          <w:ilvl w:val="0"/>
          <w:numId w:val="23"/>
        </w:numPr>
        <w:rPr>
          <w:rFonts w:ascii="Times New Roman" w:eastAsia="Times New Roman" w:hAnsi="Times New Roman" w:cs="Times New Roman"/>
        </w:rPr>
      </w:pPr>
      <w:r w:rsidRPr="00506E07">
        <w:rPr>
          <w:rFonts w:ascii="Times New Roman" w:eastAsia="Times New Roman" w:hAnsi="Times New Roman" w:cs="Times New Roman"/>
        </w:rPr>
        <w:lastRenderedPageBreak/>
        <w:t xml:space="preserve">While holding the mold firmly, fill </w:t>
      </w:r>
      <w:r w:rsidR="00770D15" w:rsidRPr="00506E07">
        <w:rPr>
          <w:rFonts w:ascii="Times New Roman" w:eastAsia="Times New Roman" w:hAnsi="Times New Roman" w:cs="Times New Roman"/>
        </w:rPr>
        <w:t xml:space="preserve">the mold </w:t>
      </w:r>
      <w:r w:rsidRPr="00506E07">
        <w:rPr>
          <w:rFonts w:ascii="Times New Roman" w:eastAsia="Times New Roman" w:hAnsi="Times New Roman" w:cs="Times New Roman"/>
        </w:rPr>
        <w:t>with concrete in two layers</w:t>
      </w:r>
      <w:r w:rsidR="00770D15" w:rsidRPr="00506E07">
        <w:rPr>
          <w:rFonts w:ascii="Times New Roman" w:eastAsia="Times New Roman" w:hAnsi="Times New Roman" w:cs="Times New Roman"/>
        </w:rPr>
        <w:t>. R</w:t>
      </w:r>
      <w:r w:rsidRPr="00506E07">
        <w:rPr>
          <w:rFonts w:ascii="Times New Roman" w:eastAsia="Times New Roman" w:hAnsi="Times New Roman" w:cs="Times New Roman"/>
        </w:rPr>
        <w:t>od each layer 25 times</w:t>
      </w:r>
      <w:r w:rsidR="00770D15" w:rsidRPr="00506E07">
        <w:rPr>
          <w:rFonts w:ascii="Times New Roman" w:eastAsia="Times New Roman" w:hAnsi="Times New Roman" w:cs="Times New Roman"/>
        </w:rPr>
        <w:t>,</w:t>
      </w:r>
      <w:r w:rsidRPr="00506E07">
        <w:rPr>
          <w:rFonts w:ascii="Times New Roman" w:eastAsia="Times New Roman" w:hAnsi="Times New Roman" w:cs="Times New Roman"/>
        </w:rPr>
        <w:t xml:space="preserve"> making sure that rodding is uniform</w:t>
      </w:r>
      <w:r w:rsidR="00770D15" w:rsidRPr="00506E07">
        <w:rPr>
          <w:rFonts w:ascii="Times New Roman" w:eastAsia="Times New Roman" w:hAnsi="Times New Roman" w:cs="Times New Roman"/>
        </w:rPr>
        <w:t xml:space="preserve"> across the cross-sectional area</w:t>
      </w:r>
      <w:r w:rsidRPr="00506E07">
        <w:rPr>
          <w:rFonts w:ascii="Times New Roman" w:eastAsia="Times New Roman" w:hAnsi="Times New Roman" w:cs="Times New Roman"/>
        </w:rPr>
        <w:t xml:space="preserve">. </w:t>
      </w:r>
    </w:p>
    <w:p w14:paraId="43E373E3" w14:textId="7BBCC88F" w:rsidR="00EA5DC6" w:rsidRPr="00506E07" w:rsidRDefault="00EA5DC6" w:rsidP="002D3BFE">
      <w:pPr>
        <w:pStyle w:val="ListParagraph"/>
        <w:numPr>
          <w:ilvl w:val="0"/>
          <w:numId w:val="23"/>
        </w:numPr>
        <w:rPr>
          <w:rFonts w:ascii="Times New Roman" w:eastAsia="Times New Roman" w:hAnsi="Times New Roman" w:cs="Times New Roman"/>
        </w:rPr>
      </w:pPr>
      <w:r w:rsidRPr="00506E07">
        <w:rPr>
          <w:rFonts w:ascii="Times New Roman" w:eastAsia="Times New Roman" w:hAnsi="Times New Roman" w:cs="Times New Roman"/>
        </w:rPr>
        <w:t>Strike off the top of the mold</w:t>
      </w:r>
      <w:r w:rsidR="00770D15" w:rsidRPr="00506E07">
        <w:rPr>
          <w:rFonts w:ascii="Times New Roman" w:eastAsia="Times New Roman" w:hAnsi="Times New Roman" w:cs="Times New Roman"/>
        </w:rPr>
        <w:t>,</w:t>
      </w:r>
      <w:r w:rsidRPr="00506E07">
        <w:rPr>
          <w:rFonts w:ascii="Times New Roman" w:eastAsia="Times New Roman" w:hAnsi="Times New Roman" w:cs="Times New Roman"/>
        </w:rPr>
        <w:t xml:space="preserve"> so that the mold is filled</w:t>
      </w:r>
      <w:r w:rsidR="00770D15" w:rsidRPr="00506E07">
        <w:rPr>
          <w:rFonts w:ascii="Times New Roman" w:eastAsia="Times New Roman" w:hAnsi="Times New Roman" w:cs="Times New Roman"/>
        </w:rPr>
        <w:t xml:space="preserve"> exactly</w:t>
      </w:r>
      <w:r w:rsidRPr="00506E07">
        <w:rPr>
          <w:rFonts w:ascii="Times New Roman" w:eastAsia="Times New Roman" w:hAnsi="Times New Roman" w:cs="Times New Roman"/>
        </w:rPr>
        <w:t>.</w:t>
      </w:r>
    </w:p>
    <w:p w14:paraId="07E1AFA6" w14:textId="51ABE8BB" w:rsidR="00EA5DC6" w:rsidRPr="00506E07" w:rsidRDefault="00EA5DC6" w:rsidP="002D3BFE">
      <w:pPr>
        <w:pStyle w:val="ListParagraph"/>
        <w:numPr>
          <w:ilvl w:val="0"/>
          <w:numId w:val="23"/>
        </w:numPr>
        <w:rPr>
          <w:rFonts w:ascii="Times New Roman" w:eastAsia="Times New Roman" w:hAnsi="Times New Roman" w:cs="Times New Roman"/>
        </w:rPr>
      </w:pPr>
      <w:r w:rsidRPr="00506E07">
        <w:rPr>
          <w:rFonts w:ascii="Times New Roman" w:eastAsia="Times New Roman" w:hAnsi="Times New Roman" w:cs="Times New Roman"/>
        </w:rPr>
        <w:t>Remove the mold with a steady upward pull.</w:t>
      </w:r>
    </w:p>
    <w:p w14:paraId="7F04ABA6" w14:textId="77777777" w:rsidR="00EA5DC6" w:rsidRPr="00506E07" w:rsidRDefault="00EA5DC6" w:rsidP="002D3BFE">
      <w:pPr>
        <w:pStyle w:val="ListParagraph"/>
        <w:numPr>
          <w:ilvl w:val="0"/>
          <w:numId w:val="23"/>
        </w:numPr>
        <w:rPr>
          <w:rFonts w:ascii="Times New Roman" w:eastAsia="Times New Roman" w:hAnsi="Times New Roman" w:cs="Times New Roman"/>
        </w:rPr>
      </w:pPr>
      <w:r w:rsidRPr="00506E07">
        <w:rPr>
          <w:rFonts w:ascii="Times New Roman" w:eastAsia="Times New Roman" w:hAnsi="Times New Roman" w:cs="Times New Roman"/>
        </w:rPr>
        <w:t>Using the handle, raise and drop the table from a height of 0.5 in, 15 times in about 15 seconds.</w:t>
      </w:r>
    </w:p>
    <w:p w14:paraId="0CEC892D" w14:textId="5A2C5443" w:rsidR="00063632" w:rsidRPr="00506E07" w:rsidRDefault="00770D15" w:rsidP="002D3BFE">
      <w:pPr>
        <w:pStyle w:val="ListParagraph"/>
        <w:numPr>
          <w:ilvl w:val="0"/>
          <w:numId w:val="23"/>
        </w:numPr>
        <w:rPr>
          <w:rFonts w:ascii="Times New Roman" w:eastAsia="Times New Roman" w:hAnsi="Times New Roman" w:cs="Times New Roman"/>
        </w:rPr>
      </w:pPr>
      <w:r w:rsidRPr="00506E07">
        <w:rPr>
          <w:rFonts w:ascii="Times New Roman" w:eastAsia="Times New Roman" w:hAnsi="Times New Roman" w:cs="Times New Roman"/>
        </w:rPr>
        <w:t xml:space="preserve">Take the </w:t>
      </w:r>
      <w:r w:rsidR="00EA5DC6" w:rsidRPr="00506E07">
        <w:rPr>
          <w:rFonts w:ascii="Times New Roman" w:eastAsia="Times New Roman" w:hAnsi="Times New Roman" w:cs="Times New Roman"/>
        </w:rPr>
        <w:t>average of six symmetrically distributed caliper measurements to the nearest ¼ in.</w:t>
      </w:r>
      <w:r w:rsidRPr="00506E07">
        <w:rPr>
          <w:rFonts w:ascii="Times New Roman" w:eastAsia="Times New Roman" w:hAnsi="Times New Roman" w:cs="Times New Roman"/>
        </w:rPr>
        <w:t xml:space="preserve"> This value will be the diameter of the spread concrete.</w:t>
      </w:r>
    </w:p>
    <w:p w14:paraId="6B3AC05B" w14:textId="77777777" w:rsidR="00286022" w:rsidRPr="00506E07" w:rsidRDefault="006C7BCA" w:rsidP="00063632">
      <w:pPr>
        <w:rPr>
          <w:rFonts w:ascii="Times New Roman" w:eastAsia="Times New Roman" w:hAnsi="Times New Roman" w:cs="Times New Roman"/>
          <w:b/>
        </w:rPr>
      </w:pPr>
      <w:r w:rsidRPr="00506E07">
        <w:rPr>
          <w:rFonts w:ascii="Times New Roman" w:eastAsia="Times New Roman" w:hAnsi="Times New Roman" w:cs="Times New Roman"/>
          <w:b/>
        </w:rPr>
        <w:t>Results:</w:t>
      </w:r>
      <w:r w:rsidR="00D46632" w:rsidRPr="00506E07">
        <w:rPr>
          <w:rFonts w:ascii="Times New Roman" w:eastAsia="Times New Roman" w:hAnsi="Times New Roman" w:cs="Times New Roman"/>
          <w:b/>
        </w:rPr>
        <w:t xml:space="preserve"> </w:t>
      </w:r>
    </w:p>
    <w:p w14:paraId="21A44D8D" w14:textId="46AAD7C1" w:rsidR="006C7BCA" w:rsidRPr="00506E07" w:rsidRDefault="00063632" w:rsidP="00063632">
      <w:pPr>
        <w:rPr>
          <w:rFonts w:ascii="Times New Roman" w:eastAsia="Times New Roman" w:hAnsi="Times New Roman" w:cs="Times New Roman"/>
        </w:rPr>
      </w:pPr>
      <w:r w:rsidRPr="00506E07">
        <w:rPr>
          <w:rFonts w:ascii="Times New Roman" w:eastAsia="Times New Roman" w:hAnsi="Times New Roman" w:cs="Times New Roman"/>
        </w:rPr>
        <w:t xml:space="preserve">In general, </w:t>
      </w:r>
      <w:r w:rsidR="00A77F6C" w:rsidRPr="00506E07">
        <w:rPr>
          <w:rFonts w:ascii="Times New Roman" w:eastAsia="Times New Roman" w:hAnsi="Times New Roman" w:cs="Times New Roman"/>
        </w:rPr>
        <w:t xml:space="preserve">mixes such as the one described above will have </w:t>
      </w:r>
      <w:r w:rsidRPr="00506E07">
        <w:rPr>
          <w:rFonts w:ascii="Times New Roman" w:eastAsia="Times New Roman" w:hAnsi="Times New Roman" w:cs="Times New Roman"/>
        </w:rPr>
        <w:t>slumps of 3 to 4 inches</w:t>
      </w:r>
      <w:r w:rsidR="007D23A5" w:rsidRPr="00506E07">
        <w:rPr>
          <w:rFonts w:ascii="Times New Roman" w:eastAsia="Times New Roman" w:hAnsi="Times New Roman" w:cs="Times New Roman"/>
        </w:rPr>
        <w:t>.</w:t>
      </w:r>
      <w:r w:rsidR="00A77F6C" w:rsidRPr="00506E07">
        <w:rPr>
          <w:rFonts w:ascii="Times New Roman" w:eastAsia="Times New Roman" w:hAnsi="Times New Roman" w:cs="Times New Roman"/>
        </w:rPr>
        <w:t xml:space="preserve"> </w:t>
      </w:r>
      <w:r w:rsidR="007D23A5" w:rsidRPr="00506E07">
        <w:rPr>
          <w:rFonts w:ascii="Times New Roman" w:eastAsia="Times New Roman" w:hAnsi="Times New Roman" w:cs="Times New Roman"/>
        </w:rPr>
        <w:t>S</w:t>
      </w:r>
      <w:r w:rsidR="00A77F6C" w:rsidRPr="00506E07">
        <w:rPr>
          <w:rFonts w:ascii="Times New Roman" w:eastAsia="Times New Roman" w:hAnsi="Times New Roman" w:cs="Times New Roman"/>
        </w:rPr>
        <w:t xml:space="preserve">uch values are common </w:t>
      </w:r>
      <w:r w:rsidRPr="00506E07">
        <w:rPr>
          <w:rFonts w:ascii="Times New Roman" w:eastAsia="Times New Roman" w:hAnsi="Times New Roman" w:cs="Times New Roman"/>
        </w:rPr>
        <w:t xml:space="preserve">for small jobs with little steel congestion in the forms.  In modern construction, the widespread use of superplasticizers has meant that </w:t>
      </w:r>
      <w:r w:rsidR="007D23A5" w:rsidRPr="00506E07">
        <w:rPr>
          <w:rFonts w:ascii="Times New Roman" w:eastAsia="Times New Roman" w:hAnsi="Times New Roman" w:cs="Times New Roman"/>
        </w:rPr>
        <w:t xml:space="preserve">it </w:t>
      </w:r>
      <w:r w:rsidRPr="00506E07">
        <w:rPr>
          <w:rFonts w:ascii="Times New Roman" w:eastAsia="Times New Roman" w:hAnsi="Times New Roman" w:cs="Times New Roman"/>
        </w:rPr>
        <w:t>is economical to get much higher slumps (6 to 10 inches, i.e., self-leveling concrete).  Non-air</w:t>
      </w:r>
      <w:r w:rsidR="007D23A5" w:rsidRPr="00506E07">
        <w:rPr>
          <w:rFonts w:ascii="Times New Roman" w:eastAsia="Times New Roman" w:hAnsi="Times New Roman" w:cs="Times New Roman"/>
        </w:rPr>
        <w:t>-</w:t>
      </w:r>
      <w:r w:rsidRPr="00506E07">
        <w:rPr>
          <w:rFonts w:ascii="Times New Roman" w:eastAsia="Times New Roman" w:hAnsi="Times New Roman" w:cs="Times New Roman"/>
        </w:rPr>
        <w:t>entrained mixes will show air contents below 2%, while air</w:t>
      </w:r>
      <w:r w:rsidR="007D23A5" w:rsidRPr="00506E07">
        <w:rPr>
          <w:rFonts w:ascii="Times New Roman" w:eastAsia="Times New Roman" w:hAnsi="Times New Roman" w:cs="Times New Roman"/>
        </w:rPr>
        <w:t>-</w:t>
      </w:r>
      <w:r w:rsidRPr="00506E07">
        <w:rPr>
          <w:rFonts w:ascii="Times New Roman" w:eastAsia="Times New Roman" w:hAnsi="Times New Roman" w:cs="Times New Roman"/>
        </w:rPr>
        <w:t>entrained mixes, depending on admixture dosage, will show 5% to 8% air content.  The unit weight of normal-weight concretes is around 145 to 150 pounds per cubic foot</w:t>
      </w:r>
      <w:r w:rsidR="007D23A5" w:rsidRPr="00506E07">
        <w:rPr>
          <w:rFonts w:ascii="Times New Roman" w:eastAsia="Times New Roman" w:hAnsi="Times New Roman" w:cs="Times New Roman"/>
        </w:rPr>
        <w:t>, but</w:t>
      </w:r>
      <w:r w:rsidRPr="00506E07">
        <w:rPr>
          <w:rFonts w:ascii="Times New Roman" w:eastAsia="Times New Roman" w:hAnsi="Times New Roman" w:cs="Times New Roman"/>
        </w:rPr>
        <w:t xml:space="preserve"> concrete made with lightweight aggregates (i.e., expanded shales) may be as light as 100 to 120 pounds per cubic foot.</w:t>
      </w:r>
    </w:p>
    <w:p w14:paraId="4642AC94" w14:textId="77777777" w:rsidR="00A77F6C" w:rsidRPr="00506E07" w:rsidRDefault="00A77F6C" w:rsidP="00063632">
      <w:pPr>
        <w:rPr>
          <w:rFonts w:ascii="Times New Roman" w:eastAsia="Times New Roman" w:hAnsi="Times New Roman" w:cs="Times New Roman"/>
        </w:rPr>
      </w:pPr>
    </w:p>
    <w:p w14:paraId="2FEB0484" w14:textId="77777777" w:rsidR="00286022" w:rsidRPr="00506E07" w:rsidRDefault="006C7BCA" w:rsidP="006C7BCA">
      <w:pPr>
        <w:rPr>
          <w:rFonts w:ascii="Times New Roman" w:eastAsia="Times New Roman" w:hAnsi="Times New Roman" w:cs="Times New Roman"/>
        </w:rPr>
      </w:pPr>
      <w:r w:rsidRPr="00506E07">
        <w:rPr>
          <w:rFonts w:ascii="Times New Roman" w:eastAsia="Times New Roman" w:hAnsi="Times New Roman" w:cs="Times New Roman"/>
          <w:b/>
        </w:rPr>
        <w:t>Summary</w:t>
      </w:r>
      <w:r w:rsidR="00A77F6C" w:rsidRPr="00506E07">
        <w:rPr>
          <w:rFonts w:ascii="Times New Roman" w:eastAsia="Times New Roman" w:hAnsi="Times New Roman" w:cs="Times New Roman"/>
          <w:b/>
        </w:rPr>
        <w:t>:</w:t>
      </w:r>
      <w:r w:rsidR="00A77F6C" w:rsidRPr="00506E07">
        <w:rPr>
          <w:rFonts w:ascii="Times New Roman" w:eastAsia="Times New Roman" w:hAnsi="Times New Roman" w:cs="Times New Roman"/>
        </w:rPr>
        <w:t xml:space="preserve"> </w:t>
      </w:r>
    </w:p>
    <w:p w14:paraId="2B188045" w14:textId="39C35242" w:rsidR="006C7BCA" w:rsidRPr="00506E07" w:rsidRDefault="007D23A5" w:rsidP="006C7BCA">
      <w:pPr>
        <w:rPr>
          <w:rFonts w:ascii="Times New Roman" w:eastAsia="Times New Roman" w:hAnsi="Times New Roman" w:cs="Times New Roman"/>
          <w:b/>
        </w:rPr>
      </w:pPr>
      <w:r w:rsidRPr="00506E07">
        <w:rPr>
          <w:rFonts w:ascii="Times New Roman" w:eastAsia="Times New Roman" w:hAnsi="Times New Roman" w:cs="Times New Roman"/>
        </w:rPr>
        <w:t>S</w:t>
      </w:r>
      <w:r w:rsidR="00A77F6C" w:rsidRPr="00506E07">
        <w:rPr>
          <w:rFonts w:ascii="Times New Roman" w:eastAsia="Times New Roman" w:hAnsi="Times New Roman" w:cs="Times New Roman"/>
        </w:rPr>
        <w:t xml:space="preserve">lump cone and flow table tests are in-situ test results used to determine if the concrete being delivered to the site has the specified workability.  These tests are meant to ensure an adequate rheology for the mix, i.e., a good initial “viscosity” that lasts long enough for the concrete to get from the batching plant to its final position in the forms without leaving large voids or similar defects around the reinforcement. </w:t>
      </w:r>
      <w:r w:rsidR="00845091" w:rsidRPr="00506E07">
        <w:rPr>
          <w:rFonts w:ascii="Times New Roman" w:eastAsia="Times New Roman" w:hAnsi="Times New Roman" w:cs="Times New Roman"/>
        </w:rPr>
        <w:t>Additionally, t</w:t>
      </w:r>
      <w:r w:rsidR="00A77F6C" w:rsidRPr="00506E07">
        <w:rPr>
          <w:rFonts w:ascii="Times New Roman" w:eastAsia="Times New Roman" w:hAnsi="Times New Roman" w:cs="Times New Roman"/>
        </w:rPr>
        <w:t xml:space="preserve">he air-content test </w:t>
      </w:r>
      <w:r w:rsidR="00845091" w:rsidRPr="00506E07">
        <w:rPr>
          <w:rFonts w:ascii="Times New Roman" w:eastAsia="Times New Roman" w:hAnsi="Times New Roman" w:cs="Times New Roman"/>
        </w:rPr>
        <w:t xml:space="preserve">is </w:t>
      </w:r>
      <w:r w:rsidR="00A77F6C" w:rsidRPr="00506E07">
        <w:rPr>
          <w:rFonts w:ascii="Times New Roman" w:eastAsia="Times New Roman" w:hAnsi="Times New Roman" w:cs="Times New Roman"/>
        </w:rPr>
        <w:t>key to ensuring long-term durability in areas where freeze-thaw cycles occur.  It should be noted that all of these tests are at best an attempt to determine quantities that are difficult to measure under the best of circumstances.  Under the time pressure and chaos of a work site, these tests provide indirect measures of important short- and long-term properties.</w:t>
      </w:r>
    </w:p>
    <w:p w14:paraId="69D4CF95" w14:textId="77777777" w:rsidR="0059766B" w:rsidRPr="00506E07" w:rsidRDefault="0059766B" w:rsidP="008513D6">
      <w:pPr>
        <w:rPr>
          <w:rFonts w:ascii="Times New Roman" w:eastAsia="Times New Roman" w:hAnsi="Times New Roman" w:cs="Times New Roman"/>
        </w:rPr>
      </w:pPr>
    </w:p>
    <w:p w14:paraId="4403192D" w14:textId="77777777" w:rsidR="00286022" w:rsidRPr="00506E07" w:rsidRDefault="006D4F57" w:rsidP="006D4F57">
      <w:pPr>
        <w:spacing w:after="200"/>
        <w:rPr>
          <w:rFonts w:ascii="Times New Roman" w:eastAsia="Cambria" w:hAnsi="Times New Roman" w:cs="Times New Roman"/>
          <w:b/>
        </w:rPr>
      </w:pPr>
      <w:r w:rsidRPr="00506E07">
        <w:rPr>
          <w:rFonts w:ascii="Times New Roman" w:eastAsia="Cambria" w:hAnsi="Times New Roman" w:cs="Times New Roman"/>
          <w:b/>
        </w:rPr>
        <w:t>Applications:</w:t>
      </w:r>
      <w:r w:rsidR="00F439DF" w:rsidRPr="00506E07">
        <w:rPr>
          <w:rFonts w:ascii="Times New Roman" w:eastAsia="Cambria" w:hAnsi="Times New Roman" w:cs="Times New Roman"/>
          <w:b/>
        </w:rPr>
        <w:t xml:space="preserve"> </w:t>
      </w:r>
    </w:p>
    <w:p w14:paraId="629497CE" w14:textId="76C1C724" w:rsidR="006D4F57" w:rsidRPr="00506E07" w:rsidRDefault="00F439DF" w:rsidP="006D4F57">
      <w:pPr>
        <w:spacing w:after="200"/>
        <w:rPr>
          <w:rFonts w:ascii="Times New Roman" w:eastAsia="Cambria" w:hAnsi="Times New Roman" w:cs="Times New Roman"/>
          <w:b/>
        </w:rPr>
      </w:pPr>
      <w:r w:rsidRPr="00506E07">
        <w:rPr>
          <w:rFonts w:ascii="Times New Roman" w:eastAsia="Cambria" w:hAnsi="Times New Roman" w:cs="Times New Roman"/>
        </w:rPr>
        <w:t xml:space="preserve">The test described herein </w:t>
      </w:r>
      <w:r w:rsidR="00845091" w:rsidRPr="00506E07">
        <w:rPr>
          <w:rFonts w:ascii="Times New Roman" w:eastAsia="Cambria" w:hAnsi="Times New Roman" w:cs="Times New Roman"/>
        </w:rPr>
        <w:t xml:space="preserve">is </w:t>
      </w:r>
      <w:r w:rsidRPr="00506E07">
        <w:rPr>
          <w:rFonts w:ascii="Times New Roman" w:eastAsia="Cambria" w:hAnsi="Times New Roman" w:cs="Times New Roman"/>
        </w:rPr>
        <w:t>used every day in thousands of construction</w:t>
      </w:r>
      <w:r w:rsidR="00845091" w:rsidRPr="00506E07">
        <w:rPr>
          <w:rFonts w:ascii="Times New Roman" w:eastAsia="Cambria" w:hAnsi="Times New Roman" w:cs="Times New Roman"/>
        </w:rPr>
        <w:t xml:space="preserve"> sites</w:t>
      </w:r>
      <w:r w:rsidRPr="00506E07">
        <w:rPr>
          <w:rFonts w:ascii="Times New Roman" w:eastAsia="Cambria" w:hAnsi="Times New Roman" w:cs="Times New Roman"/>
        </w:rPr>
        <w:t xml:space="preserve"> in the </w:t>
      </w:r>
      <w:r w:rsidR="00845091" w:rsidRPr="00506E07">
        <w:rPr>
          <w:rFonts w:ascii="Times New Roman" w:eastAsia="Cambria" w:hAnsi="Times New Roman" w:cs="Times New Roman"/>
        </w:rPr>
        <w:t xml:space="preserve">United States </w:t>
      </w:r>
      <w:r w:rsidRPr="00506E07">
        <w:rPr>
          <w:rFonts w:ascii="Times New Roman" w:eastAsia="Cambria" w:hAnsi="Times New Roman" w:cs="Times New Roman"/>
        </w:rPr>
        <w:t xml:space="preserve">and across the world.  The main application </w:t>
      </w:r>
      <w:r w:rsidR="00845091" w:rsidRPr="00506E07">
        <w:rPr>
          <w:rFonts w:ascii="Times New Roman" w:eastAsia="Cambria" w:hAnsi="Times New Roman" w:cs="Times New Roman"/>
        </w:rPr>
        <w:t xml:space="preserve">for a test of this type </w:t>
      </w:r>
      <w:r w:rsidRPr="00506E07">
        <w:rPr>
          <w:rFonts w:ascii="Times New Roman" w:eastAsia="Cambria" w:hAnsi="Times New Roman" w:cs="Times New Roman"/>
        </w:rPr>
        <w:t xml:space="preserve">is </w:t>
      </w:r>
      <w:r w:rsidR="00845091" w:rsidRPr="00506E07">
        <w:rPr>
          <w:rFonts w:ascii="Times New Roman" w:eastAsia="Cambria" w:hAnsi="Times New Roman" w:cs="Times New Roman"/>
        </w:rPr>
        <w:t xml:space="preserve">to provide </w:t>
      </w:r>
      <w:r w:rsidRPr="00506E07">
        <w:rPr>
          <w:rFonts w:ascii="Times New Roman" w:eastAsia="Cambria" w:hAnsi="Times New Roman" w:cs="Times New Roman"/>
        </w:rPr>
        <w:t xml:space="preserve">quality control and quality assurance.  Some of the test cylinders cast in this laboratory will be cured under specified conditions </w:t>
      </w:r>
      <w:r w:rsidRPr="00506E07">
        <w:rPr>
          <w:rFonts w:ascii="Times New Roman" w:hAnsi="Times New Roman" w:cs="Times New Roman"/>
        </w:rPr>
        <w:t>(fog room curing at 73.5</w:t>
      </w:r>
      <w:r w:rsidRPr="00506E07">
        <w:rPr>
          <w:rFonts w:ascii="Times New Roman" w:hAnsi="Times New Roman" w:cs="Times New Roman"/>
          <w:u w:val="single"/>
        </w:rPr>
        <w:t>+</w:t>
      </w:r>
      <w:r w:rsidRPr="00506E07">
        <w:rPr>
          <w:rFonts w:ascii="Times New Roman" w:hAnsi="Times New Roman" w:cs="Times New Roman"/>
        </w:rPr>
        <w:t>3.5</w:t>
      </w:r>
      <w:r w:rsidRPr="00506E07">
        <w:rPr>
          <w:rFonts w:ascii="Times New Roman" w:hAnsi="Times New Roman" w:cs="Times New Roman"/>
          <w:vertAlign w:val="superscript"/>
        </w:rPr>
        <w:t>o</w:t>
      </w:r>
      <w:r w:rsidRPr="00506E07">
        <w:rPr>
          <w:rFonts w:ascii="Times New Roman" w:hAnsi="Times New Roman" w:cs="Times New Roman"/>
        </w:rPr>
        <w:t>F and 100% relative humidity) and tested at 28 days to determine if the mix design was appropriate.  The relatively high temperature and humidity ensures that most of the cement will hydrate</w:t>
      </w:r>
      <w:r w:rsidR="00845091" w:rsidRPr="00506E07">
        <w:rPr>
          <w:rFonts w:ascii="Times New Roman" w:hAnsi="Times New Roman" w:cs="Times New Roman"/>
        </w:rPr>
        <w:t>,</w:t>
      </w:r>
      <w:r w:rsidRPr="00506E07">
        <w:rPr>
          <w:rFonts w:ascii="Times New Roman" w:hAnsi="Times New Roman" w:cs="Times New Roman"/>
        </w:rPr>
        <w:t xml:space="preserve"> thus the </w:t>
      </w:r>
      <w:r w:rsidRPr="00506E07">
        <w:rPr>
          <w:rFonts w:ascii="Times New Roman" w:hAnsi="Times New Roman" w:cs="Times New Roman"/>
          <w:i/>
        </w:rPr>
        <w:t>w/c</w:t>
      </w:r>
      <w:r w:rsidRPr="00506E07">
        <w:rPr>
          <w:rFonts w:ascii="Times New Roman" w:hAnsi="Times New Roman" w:cs="Times New Roman"/>
        </w:rPr>
        <w:t xml:space="preserve"> ratio for this mix will provide strong and durable concrete.  This </w:t>
      </w:r>
      <w:r w:rsidR="00845091" w:rsidRPr="00506E07">
        <w:rPr>
          <w:rFonts w:ascii="Times New Roman" w:hAnsi="Times New Roman" w:cs="Times New Roman"/>
        </w:rPr>
        <w:t xml:space="preserve">experimental </w:t>
      </w:r>
      <w:r w:rsidRPr="00506E07">
        <w:rPr>
          <w:rFonts w:ascii="Times New Roman" w:hAnsi="Times New Roman" w:cs="Times New Roman"/>
        </w:rPr>
        <w:t>work ensures that batching plant</w:t>
      </w:r>
      <w:r w:rsidR="00E37FCA" w:rsidRPr="00506E07">
        <w:rPr>
          <w:rFonts w:ascii="Times New Roman" w:hAnsi="Times New Roman" w:cs="Times New Roman"/>
        </w:rPr>
        <w:t>s</w:t>
      </w:r>
      <w:r w:rsidRPr="00506E07">
        <w:rPr>
          <w:rFonts w:ascii="Times New Roman" w:hAnsi="Times New Roman" w:cs="Times New Roman"/>
        </w:rPr>
        <w:t xml:space="preserve"> m</w:t>
      </w:r>
      <w:r w:rsidR="00E37FCA" w:rsidRPr="00506E07">
        <w:rPr>
          <w:rFonts w:ascii="Times New Roman" w:hAnsi="Times New Roman" w:cs="Times New Roman"/>
        </w:rPr>
        <w:t>e</w:t>
      </w:r>
      <w:r w:rsidRPr="00506E07">
        <w:rPr>
          <w:rFonts w:ascii="Times New Roman" w:hAnsi="Times New Roman" w:cs="Times New Roman"/>
        </w:rPr>
        <w:t xml:space="preserve">et the required specifications.  Some of the test cylinders will be cured at ambient conditions at the work site to determine how fast the in-situ concrete is curing. </w:t>
      </w:r>
      <w:r w:rsidR="00A531AC" w:rsidRPr="00506E07">
        <w:rPr>
          <w:rFonts w:ascii="Times New Roman" w:hAnsi="Times New Roman" w:cs="Times New Roman"/>
        </w:rPr>
        <w:t xml:space="preserve"> On site, the development of strength is tied mostly to temperature and humidity conditions, which are random and can vary substantially over a </w:t>
      </w:r>
      <w:r w:rsidR="00E37FCA" w:rsidRPr="00506E07">
        <w:rPr>
          <w:rFonts w:ascii="Times New Roman" w:hAnsi="Times New Roman" w:cs="Times New Roman"/>
        </w:rPr>
        <w:t>28-day</w:t>
      </w:r>
      <w:r w:rsidR="00A531AC" w:rsidRPr="00506E07">
        <w:rPr>
          <w:rFonts w:ascii="Times New Roman" w:hAnsi="Times New Roman" w:cs="Times New Roman"/>
        </w:rPr>
        <w:t xml:space="preserve"> period.  To offset these conditions, the concept of concrete maturity is used often.  The maturity of the concrete is calculated in degree days, generally summing the number of days times the difference between the average daily temperature and a reference </w:t>
      </w:r>
      <w:r w:rsidR="00E37FCA" w:rsidRPr="00506E07">
        <w:rPr>
          <w:rFonts w:ascii="Times New Roman" w:hAnsi="Times New Roman" w:cs="Times New Roman"/>
        </w:rPr>
        <w:lastRenderedPageBreak/>
        <w:t xml:space="preserve">temperature </w:t>
      </w:r>
      <w:r w:rsidR="00A531AC" w:rsidRPr="00506E07">
        <w:rPr>
          <w:rFonts w:ascii="Times New Roman" w:hAnsi="Times New Roman" w:cs="Times New Roman"/>
        </w:rPr>
        <w:t>(generally 32</w:t>
      </w:r>
      <w:proofErr w:type="gramStart"/>
      <w:r w:rsidR="00A531AC" w:rsidRPr="00506E07">
        <w:rPr>
          <w:rFonts w:ascii="Times New Roman" w:hAnsi="Times New Roman" w:cs="Times New Roman"/>
          <w:vertAlign w:val="superscript"/>
        </w:rPr>
        <w:t>o</w:t>
      </w:r>
      <w:r w:rsidR="00A531AC" w:rsidRPr="00506E07">
        <w:rPr>
          <w:rFonts w:ascii="Times New Roman" w:hAnsi="Times New Roman" w:cs="Times New Roman"/>
        </w:rPr>
        <w:t>F )</w:t>
      </w:r>
      <w:proofErr w:type="gramEnd"/>
      <w:r w:rsidR="00E37FCA" w:rsidRPr="00506E07">
        <w:rPr>
          <w:rFonts w:ascii="Times New Roman" w:hAnsi="Times New Roman" w:cs="Times New Roman"/>
        </w:rPr>
        <w:t>.</w:t>
      </w:r>
      <w:r w:rsidR="00A531AC" w:rsidRPr="00506E07">
        <w:rPr>
          <w:rFonts w:ascii="Times New Roman" w:hAnsi="Times New Roman" w:cs="Times New Roman"/>
        </w:rPr>
        <w:t xml:space="preserve">  </w:t>
      </w:r>
      <w:r w:rsidR="00E37FCA" w:rsidRPr="00506E07">
        <w:rPr>
          <w:rFonts w:ascii="Times New Roman" w:hAnsi="Times New Roman" w:cs="Times New Roman"/>
        </w:rPr>
        <w:t>W</w:t>
      </w:r>
      <w:r w:rsidR="00A531AC" w:rsidRPr="00506E07">
        <w:rPr>
          <w:rFonts w:ascii="Times New Roman" w:hAnsi="Times New Roman" w:cs="Times New Roman"/>
        </w:rPr>
        <w:t>hen the number of degree-days reaches one thousand, the concrete is assumed to have reached its intended strength.</w:t>
      </w:r>
      <w:r w:rsidRPr="00506E07">
        <w:rPr>
          <w:rFonts w:ascii="Times New Roman" w:hAnsi="Times New Roman" w:cs="Times New Roman"/>
        </w:rPr>
        <w:t xml:space="preserve"> </w:t>
      </w:r>
      <w:r w:rsidRPr="00506E07">
        <w:rPr>
          <w:rFonts w:ascii="Times New Roman" w:eastAsia="Cambria" w:hAnsi="Times New Roman" w:cs="Times New Roman"/>
          <w:b/>
        </w:rPr>
        <w:t xml:space="preserve"> </w:t>
      </w:r>
    </w:p>
    <w:p w14:paraId="3863AA9A" w14:textId="77777777" w:rsidR="006D4F57" w:rsidRPr="00506E07" w:rsidRDefault="006D4F57" w:rsidP="008513D6">
      <w:pPr>
        <w:rPr>
          <w:rFonts w:ascii="Times New Roman" w:hAnsi="Times New Roman" w:cs="Times New Roman"/>
        </w:rPr>
      </w:pPr>
    </w:p>
    <w:sectPr w:rsidR="006D4F57" w:rsidRPr="00506E07" w:rsidSect="000A181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Amy Barrett" w:date="2017-03-17T14:41:00Z" w:initials="MOU">
    <w:p w14:paraId="5778179A" w14:textId="4905DDB9" w:rsidR="00A441E7" w:rsidRDefault="00A441E7">
      <w:pPr>
        <w:pStyle w:val="CommentText"/>
      </w:pPr>
      <w:r>
        <w:rPr>
          <w:rStyle w:val="CommentReference"/>
        </w:rPr>
        <w:annotationRef/>
      </w:r>
      <w:r>
        <w:t>This procedure is referenced in other videos</w:t>
      </w:r>
    </w:p>
  </w:comment>
  <w:comment w:id="10" w:author="Amy Barrett" w:date="2017-03-17T14:41:00Z" w:initials="MOU">
    <w:p w14:paraId="7F0BDD9D" w14:textId="38961763" w:rsidR="00A441E7" w:rsidRDefault="00A441E7">
      <w:pPr>
        <w:pStyle w:val="CommentText"/>
      </w:pPr>
      <w:r>
        <w:rPr>
          <w:rStyle w:val="CommentReference"/>
        </w:rPr>
        <w:annotationRef/>
      </w:r>
      <w:r>
        <w:t xml:space="preserve">This may be an application depending on the length of the script? </w:t>
      </w:r>
    </w:p>
  </w:comment>
  <w:comment w:id="12" w:author="Amy Manocchi" w:date="2017-01-13T15:56:00Z" w:initials="AM">
    <w:p w14:paraId="79EBE96F" w14:textId="5790E07A" w:rsidR="00506E07" w:rsidRDefault="00506E07">
      <w:pPr>
        <w:pStyle w:val="CommentText"/>
      </w:pPr>
      <w:r>
        <w:rPr>
          <w:rStyle w:val="CommentReference"/>
        </w:rPr>
        <w:annotationRef/>
      </w:r>
      <w:r>
        <w:t xml:space="preserve">The protocol section is rather long, so I’d recommend filming this part of the experiment and using it as an application to the general procedure. </w:t>
      </w:r>
    </w:p>
  </w:comment>
  <w:comment w:id="13" w:author="User 1" w:date="2017-03-08T10:44:00Z" w:initials="MOU">
    <w:p w14:paraId="4F932642" w14:textId="4A8C5D2A" w:rsidR="004536FF" w:rsidRDefault="004536FF">
      <w:pPr>
        <w:pStyle w:val="CommentText"/>
      </w:pPr>
      <w:r>
        <w:rPr>
          <w:rStyle w:val="CommentReference"/>
        </w:rPr>
        <w:annotationRef/>
      </w:r>
      <w:r>
        <w:t>O.K.</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78179A" w15:done="0"/>
  <w15:commentEx w15:paraId="7F0BDD9D" w15:done="0"/>
  <w15:commentEx w15:paraId="79EBE96F" w15:done="0"/>
  <w15:commentEx w15:paraId="4F932642" w15:paraIdParent="79EBE96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7F729" w14:textId="77777777" w:rsidR="001815FD" w:rsidRDefault="001815FD" w:rsidP="006B2493">
      <w:r>
        <w:separator/>
      </w:r>
    </w:p>
  </w:endnote>
  <w:endnote w:type="continuationSeparator" w:id="0">
    <w:p w14:paraId="151DD2A4" w14:textId="77777777" w:rsidR="001815FD" w:rsidRDefault="001815FD" w:rsidP="006B2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E6468" w14:textId="77777777" w:rsidR="001815FD" w:rsidRDefault="001815FD" w:rsidP="006B2493">
      <w:r>
        <w:separator/>
      </w:r>
    </w:p>
  </w:footnote>
  <w:footnote w:type="continuationSeparator" w:id="0">
    <w:p w14:paraId="3BBDC718" w14:textId="77777777" w:rsidR="001815FD" w:rsidRDefault="001815FD" w:rsidP="006B24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6039ED"/>
    <w:multiLevelType w:val="multilevel"/>
    <w:tmpl w:val="B85E997A"/>
    <w:lvl w:ilvl="0">
      <w:start w:val="1"/>
      <w:numFmt w:val="decimal"/>
      <w:lvlText w:val="19.%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38F33C0"/>
    <w:multiLevelType w:val="hybridMultilevel"/>
    <w:tmpl w:val="F828A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617A3C"/>
    <w:multiLevelType w:val="hybridMultilevel"/>
    <w:tmpl w:val="2EEC9FCC"/>
    <w:lvl w:ilvl="0" w:tplc="0409000F">
      <w:start w:val="1"/>
      <w:numFmt w:val="decimal"/>
      <w:lvlText w:val="%1."/>
      <w:lvlJc w:val="left"/>
      <w:pPr>
        <w:ind w:left="838" w:hanging="360"/>
      </w:p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4">
    <w:nsid w:val="0E017328"/>
    <w:multiLevelType w:val="singleLevel"/>
    <w:tmpl w:val="213658CA"/>
    <w:lvl w:ilvl="0">
      <w:start w:val="1"/>
      <w:numFmt w:val="decimal"/>
      <w:lvlText w:val="%1."/>
      <w:legacy w:legacy="1" w:legacySpace="0" w:legacyIndent="360"/>
      <w:lvlJc w:val="left"/>
      <w:pPr>
        <w:ind w:left="360" w:hanging="360"/>
      </w:pPr>
    </w:lvl>
  </w:abstractNum>
  <w:abstractNum w:abstractNumId="5">
    <w:nsid w:val="11551C8C"/>
    <w:multiLevelType w:val="singleLevel"/>
    <w:tmpl w:val="213658CA"/>
    <w:lvl w:ilvl="0">
      <w:start w:val="1"/>
      <w:numFmt w:val="decimal"/>
      <w:lvlText w:val="%1."/>
      <w:legacy w:legacy="1" w:legacySpace="0" w:legacyIndent="360"/>
      <w:lvlJc w:val="left"/>
      <w:pPr>
        <w:ind w:left="360" w:hanging="360"/>
      </w:pPr>
    </w:lvl>
  </w:abstractNum>
  <w:abstractNum w:abstractNumId="6">
    <w:nsid w:val="166F4F9E"/>
    <w:multiLevelType w:val="multilevel"/>
    <w:tmpl w:val="B85E997A"/>
    <w:lvl w:ilvl="0">
      <w:start w:val="1"/>
      <w:numFmt w:val="decimal"/>
      <w:lvlText w:val="19.%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C841F6A"/>
    <w:multiLevelType w:val="hybridMultilevel"/>
    <w:tmpl w:val="9732F5A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8">
    <w:nsid w:val="24E649E8"/>
    <w:multiLevelType w:val="hybridMultilevel"/>
    <w:tmpl w:val="329E49B2"/>
    <w:lvl w:ilvl="0" w:tplc="A2A645F6">
      <w:start w:val="1"/>
      <w:numFmt w:val="decimal"/>
      <w:lvlText w:val="19.%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010531"/>
    <w:multiLevelType w:val="hybridMultilevel"/>
    <w:tmpl w:val="A97C6DEE"/>
    <w:lvl w:ilvl="0" w:tplc="1A4C1A58">
      <w:start w:val="1"/>
      <w:numFmt w:val="decimal"/>
      <w:lvlText w:val="19.%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BE409A8"/>
    <w:multiLevelType w:val="multilevel"/>
    <w:tmpl w:val="A97C6DEE"/>
    <w:lvl w:ilvl="0">
      <w:start w:val="1"/>
      <w:numFmt w:val="decimal"/>
      <w:lvlText w:val="19.%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2F741F99"/>
    <w:multiLevelType w:val="hybridMultilevel"/>
    <w:tmpl w:val="22543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B7395A"/>
    <w:multiLevelType w:val="hybridMultilevel"/>
    <w:tmpl w:val="C7907344"/>
    <w:lvl w:ilvl="0" w:tplc="ABEAC688">
      <w:start w:val="1"/>
      <w:numFmt w:val="decimal"/>
      <w:lvlText w:val="20.%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D6521D"/>
    <w:multiLevelType w:val="multilevel"/>
    <w:tmpl w:val="329E49B2"/>
    <w:lvl w:ilvl="0">
      <w:start w:val="1"/>
      <w:numFmt w:val="decimal"/>
      <w:lvlText w:val="19.%1"/>
      <w:lvlJc w:val="left"/>
      <w:pPr>
        <w:ind w:left="432" w:hanging="43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EA33412"/>
    <w:multiLevelType w:val="hybridMultilevel"/>
    <w:tmpl w:val="995E4D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9761D7"/>
    <w:multiLevelType w:val="hybridMultilevel"/>
    <w:tmpl w:val="8F089D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6C16BD4"/>
    <w:multiLevelType w:val="multilevel"/>
    <w:tmpl w:val="B7EA3220"/>
    <w:lvl w:ilvl="0">
      <w:start w:val="1"/>
      <w:numFmt w:val="decimal"/>
      <w:pStyle w:val="Heading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F981F74"/>
    <w:multiLevelType w:val="hybridMultilevel"/>
    <w:tmpl w:val="B85E997A"/>
    <w:lvl w:ilvl="0" w:tplc="6C764FE4">
      <w:start w:val="1"/>
      <w:numFmt w:val="decimal"/>
      <w:lvlText w:val="19.%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9C62AE"/>
    <w:multiLevelType w:val="hybridMultilevel"/>
    <w:tmpl w:val="C6F2C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260C85"/>
    <w:multiLevelType w:val="hybridMultilevel"/>
    <w:tmpl w:val="FA205A6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81F7DCF"/>
    <w:multiLevelType w:val="multilevel"/>
    <w:tmpl w:val="FA205A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nsid w:val="7E362DA2"/>
    <w:multiLevelType w:val="multilevel"/>
    <w:tmpl w:val="A4A034B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6"/>
  </w:num>
  <w:num w:numId="2">
    <w:abstractNumId w:val="7"/>
  </w:num>
  <w:num w:numId="3">
    <w:abstractNumId w:val="11"/>
  </w:num>
  <w:num w:numId="4">
    <w:abstractNumId w:val="18"/>
  </w:num>
  <w:num w:numId="5">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6">
    <w:abstractNumId w:val="4"/>
  </w:num>
  <w:num w:numId="7">
    <w:abstractNumId w:val="4"/>
    <w:lvlOverride w:ilvl="0">
      <w:lvl w:ilvl="0">
        <w:start w:val="1"/>
        <w:numFmt w:val="decimal"/>
        <w:lvlText w:val="%1."/>
        <w:legacy w:legacy="1" w:legacySpace="0" w:legacyIndent="360"/>
        <w:lvlJc w:val="left"/>
        <w:pPr>
          <w:ind w:left="360" w:hanging="360"/>
        </w:pPr>
      </w:lvl>
    </w:lvlOverride>
  </w:num>
  <w:num w:numId="8">
    <w:abstractNumId w:val="3"/>
  </w:num>
  <w:num w:numId="9">
    <w:abstractNumId w:val="9"/>
  </w:num>
  <w:num w:numId="10">
    <w:abstractNumId w:val="19"/>
  </w:num>
  <w:num w:numId="11">
    <w:abstractNumId w:val="21"/>
  </w:num>
  <w:num w:numId="12">
    <w:abstractNumId w:val="10"/>
  </w:num>
  <w:num w:numId="13">
    <w:abstractNumId w:val="8"/>
  </w:num>
  <w:num w:numId="14">
    <w:abstractNumId w:val="13"/>
  </w:num>
  <w:num w:numId="15">
    <w:abstractNumId w:val="17"/>
  </w:num>
  <w:num w:numId="16">
    <w:abstractNumId w:val="1"/>
  </w:num>
  <w:num w:numId="17">
    <w:abstractNumId w:val="20"/>
  </w:num>
  <w:num w:numId="18">
    <w:abstractNumId w:val="12"/>
  </w:num>
  <w:num w:numId="19">
    <w:abstractNumId w:val="14"/>
  </w:num>
  <w:num w:numId="20">
    <w:abstractNumId w:val="6"/>
  </w:num>
  <w:num w:numId="21">
    <w:abstractNumId w:val="5"/>
  </w:num>
  <w:num w:numId="22">
    <w:abstractNumId w:val="2"/>
  </w:num>
  <w:num w:numId="23">
    <w:abstractNumId w:val="1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1">
    <w15:presenceInfo w15:providerId="None" w15:userId="User 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3D6"/>
    <w:rsid w:val="000413EE"/>
    <w:rsid w:val="00052DE9"/>
    <w:rsid w:val="00063632"/>
    <w:rsid w:val="00086775"/>
    <w:rsid w:val="000A122B"/>
    <w:rsid w:val="000A181D"/>
    <w:rsid w:val="000A19ED"/>
    <w:rsid w:val="000C70AE"/>
    <w:rsid w:val="000D330E"/>
    <w:rsid w:val="000E381D"/>
    <w:rsid w:val="000F36E7"/>
    <w:rsid w:val="00112AE2"/>
    <w:rsid w:val="001138E2"/>
    <w:rsid w:val="001223E1"/>
    <w:rsid w:val="0012533F"/>
    <w:rsid w:val="00142C4E"/>
    <w:rsid w:val="001815FD"/>
    <w:rsid w:val="00195EDB"/>
    <w:rsid w:val="001B159B"/>
    <w:rsid w:val="001B40F5"/>
    <w:rsid w:val="001C4D9C"/>
    <w:rsid w:val="001C6017"/>
    <w:rsid w:val="001C769F"/>
    <w:rsid w:val="001E2959"/>
    <w:rsid w:val="001E4D6B"/>
    <w:rsid w:val="001E557A"/>
    <w:rsid w:val="00213C72"/>
    <w:rsid w:val="002442FF"/>
    <w:rsid w:val="002556E9"/>
    <w:rsid w:val="00273D6B"/>
    <w:rsid w:val="0028504D"/>
    <w:rsid w:val="00286022"/>
    <w:rsid w:val="00291E66"/>
    <w:rsid w:val="002A469C"/>
    <w:rsid w:val="002B6605"/>
    <w:rsid w:val="002D3BFE"/>
    <w:rsid w:val="00301753"/>
    <w:rsid w:val="00311D34"/>
    <w:rsid w:val="0032135F"/>
    <w:rsid w:val="0038290D"/>
    <w:rsid w:val="003908CC"/>
    <w:rsid w:val="003D2476"/>
    <w:rsid w:val="003F73BD"/>
    <w:rsid w:val="004023BA"/>
    <w:rsid w:val="00430CC2"/>
    <w:rsid w:val="004536FF"/>
    <w:rsid w:val="004715AE"/>
    <w:rsid w:val="004A18FC"/>
    <w:rsid w:val="004B31C8"/>
    <w:rsid w:val="004C57DF"/>
    <w:rsid w:val="004E7B2D"/>
    <w:rsid w:val="004F194A"/>
    <w:rsid w:val="004F1C5A"/>
    <w:rsid w:val="00503B57"/>
    <w:rsid w:val="00506E07"/>
    <w:rsid w:val="00512F8A"/>
    <w:rsid w:val="005132F5"/>
    <w:rsid w:val="00513AD9"/>
    <w:rsid w:val="005309F0"/>
    <w:rsid w:val="0056489E"/>
    <w:rsid w:val="0057349D"/>
    <w:rsid w:val="00582334"/>
    <w:rsid w:val="005829D9"/>
    <w:rsid w:val="005933E4"/>
    <w:rsid w:val="0059766B"/>
    <w:rsid w:val="005B2811"/>
    <w:rsid w:val="005E0461"/>
    <w:rsid w:val="005E09BF"/>
    <w:rsid w:val="005E526E"/>
    <w:rsid w:val="005F0331"/>
    <w:rsid w:val="005F0A73"/>
    <w:rsid w:val="00637C32"/>
    <w:rsid w:val="00653805"/>
    <w:rsid w:val="00672019"/>
    <w:rsid w:val="00683816"/>
    <w:rsid w:val="006B2493"/>
    <w:rsid w:val="006C7BCA"/>
    <w:rsid w:val="006D4F57"/>
    <w:rsid w:val="006E6A1B"/>
    <w:rsid w:val="006F1CE7"/>
    <w:rsid w:val="006F241F"/>
    <w:rsid w:val="00704774"/>
    <w:rsid w:val="0074498A"/>
    <w:rsid w:val="00753318"/>
    <w:rsid w:val="0076607B"/>
    <w:rsid w:val="00770D15"/>
    <w:rsid w:val="0077507E"/>
    <w:rsid w:val="00776759"/>
    <w:rsid w:val="00785F6F"/>
    <w:rsid w:val="007B31F4"/>
    <w:rsid w:val="007B3A8C"/>
    <w:rsid w:val="007D23A5"/>
    <w:rsid w:val="00811219"/>
    <w:rsid w:val="0081502F"/>
    <w:rsid w:val="008303D4"/>
    <w:rsid w:val="00836FAA"/>
    <w:rsid w:val="00844972"/>
    <w:rsid w:val="00845091"/>
    <w:rsid w:val="008513D6"/>
    <w:rsid w:val="008612F2"/>
    <w:rsid w:val="008622FA"/>
    <w:rsid w:val="008654B1"/>
    <w:rsid w:val="00867C8E"/>
    <w:rsid w:val="0089560C"/>
    <w:rsid w:val="008A0394"/>
    <w:rsid w:val="008D4A40"/>
    <w:rsid w:val="008E11A5"/>
    <w:rsid w:val="008E324B"/>
    <w:rsid w:val="009516C2"/>
    <w:rsid w:val="00970055"/>
    <w:rsid w:val="00985828"/>
    <w:rsid w:val="00991186"/>
    <w:rsid w:val="00994E1F"/>
    <w:rsid w:val="00A0120F"/>
    <w:rsid w:val="00A1056E"/>
    <w:rsid w:val="00A11B90"/>
    <w:rsid w:val="00A441E7"/>
    <w:rsid w:val="00A531AC"/>
    <w:rsid w:val="00A541EE"/>
    <w:rsid w:val="00A77F6C"/>
    <w:rsid w:val="00A9630D"/>
    <w:rsid w:val="00AB2A8E"/>
    <w:rsid w:val="00B03861"/>
    <w:rsid w:val="00B0640D"/>
    <w:rsid w:val="00B16F68"/>
    <w:rsid w:val="00B3397A"/>
    <w:rsid w:val="00B51DF1"/>
    <w:rsid w:val="00BA1174"/>
    <w:rsid w:val="00BD0FBA"/>
    <w:rsid w:val="00BF18F8"/>
    <w:rsid w:val="00BF4AA7"/>
    <w:rsid w:val="00C0496A"/>
    <w:rsid w:val="00C0692C"/>
    <w:rsid w:val="00C25D9C"/>
    <w:rsid w:val="00C3553F"/>
    <w:rsid w:val="00C44B9E"/>
    <w:rsid w:val="00C46077"/>
    <w:rsid w:val="00C668E4"/>
    <w:rsid w:val="00C84570"/>
    <w:rsid w:val="00C94431"/>
    <w:rsid w:val="00CE0B31"/>
    <w:rsid w:val="00CE31DF"/>
    <w:rsid w:val="00D213BE"/>
    <w:rsid w:val="00D2301B"/>
    <w:rsid w:val="00D415ED"/>
    <w:rsid w:val="00D46632"/>
    <w:rsid w:val="00D72E7D"/>
    <w:rsid w:val="00D8325D"/>
    <w:rsid w:val="00D862AB"/>
    <w:rsid w:val="00D912F9"/>
    <w:rsid w:val="00D946AC"/>
    <w:rsid w:val="00DC197B"/>
    <w:rsid w:val="00DF58B2"/>
    <w:rsid w:val="00E118ED"/>
    <w:rsid w:val="00E37FCA"/>
    <w:rsid w:val="00E57B0F"/>
    <w:rsid w:val="00E60C0B"/>
    <w:rsid w:val="00E82177"/>
    <w:rsid w:val="00E96008"/>
    <w:rsid w:val="00EA5DC6"/>
    <w:rsid w:val="00EB41A1"/>
    <w:rsid w:val="00ED77FC"/>
    <w:rsid w:val="00F002F4"/>
    <w:rsid w:val="00F06D93"/>
    <w:rsid w:val="00F351F5"/>
    <w:rsid w:val="00F439DF"/>
    <w:rsid w:val="00F57C6A"/>
    <w:rsid w:val="00F71166"/>
    <w:rsid w:val="00FA1153"/>
    <w:rsid w:val="00FC3DF0"/>
    <w:rsid w:val="00FD3A4A"/>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0148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18F8"/>
    <w:pPr>
      <w:spacing w:before="120" w:after="120"/>
    </w:pPr>
  </w:style>
  <w:style w:type="paragraph" w:styleId="Heading1">
    <w:name w:val="heading 1"/>
    <w:basedOn w:val="Normal"/>
    <w:next w:val="Normal"/>
    <w:link w:val="Heading1Char"/>
    <w:autoRedefine/>
    <w:uiPriority w:val="9"/>
    <w:qFormat/>
    <w:rsid w:val="00867C8E"/>
    <w:pPr>
      <w:keepNext/>
      <w:keepLines/>
      <w:numPr>
        <w:numId w:val="1"/>
      </w:numPr>
      <w:spacing w:before="240"/>
      <w:jc w:val="both"/>
      <w:outlineLvl w:val="0"/>
    </w:pPr>
    <w:rPr>
      <w:rFonts w:ascii="Times New Roman" w:eastAsiaTheme="majorEastAsia"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7C8E"/>
    <w:rPr>
      <w:rFonts w:ascii="Times New Roman" w:eastAsiaTheme="majorEastAsia" w:hAnsi="Times New Roman" w:cs="Times New Roman"/>
      <w:b/>
    </w:rPr>
  </w:style>
  <w:style w:type="paragraph" w:styleId="ListParagraph">
    <w:name w:val="List Paragraph"/>
    <w:basedOn w:val="Normal"/>
    <w:uiPriority w:val="34"/>
    <w:qFormat/>
    <w:rsid w:val="006D4F57"/>
    <w:pPr>
      <w:ind w:left="720"/>
      <w:contextualSpacing/>
    </w:pPr>
  </w:style>
  <w:style w:type="paragraph" w:styleId="FootnoteText">
    <w:name w:val="footnote text"/>
    <w:basedOn w:val="Normal"/>
    <w:link w:val="FootnoteTextChar"/>
    <w:uiPriority w:val="99"/>
    <w:unhideWhenUsed/>
    <w:rsid w:val="006B2493"/>
  </w:style>
  <w:style w:type="character" w:customStyle="1" w:styleId="FootnoteTextChar">
    <w:name w:val="Footnote Text Char"/>
    <w:basedOn w:val="DefaultParagraphFont"/>
    <w:link w:val="FootnoteText"/>
    <w:uiPriority w:val="99"/>
    <w:rsid w:val="006B2493"/>
  </w:style>
  <w:style w:type="character" w:styleId="FootnoteReference">
    <w:name w:val="footnote reference"/>
    <w:basedOn w:val="DefaultParagraphFont"/>
    <w:uiPriority w:val="99"/>
    <w:unhideWhenUsed/>
    <w:rsid w:val="006B2493"/>
    <w:rPr>
      <w:vertAlign w:val="superscript"/>
    </w:rPr>
  </w:style>
  <w:style w:type="character" w:styleId="PlaceholderText">
    <w:name w:val="Placeholder Text"/>
    <w:basedOn w:val="DefaultParagraphFont"/>
    <w:uiPriority w:val="99"/>
    <w:semiHidden/>
    <w:rsid w:val="00C84570"/>
    <w:rPr>
      <w:color w:val="808080"/>
    </w:rPr>
  </w:style>
  <w:style w:type="paragraph" w:styleId="BodyTextIndent">
    <w:name w:val="Body Text Indent"/>
    <w:basedOn w:val="Normal"/>
    <w:link w:val="BodyTextIndentChar"/>
    <w:rsid w:val="0028504D"/>
    <w:pPr>
      <w:spacing w:before="0" w:after="0"/>
      <w:ind w:left="1080" w:hanging="360"/>
    </w:pPr>
    <w:rPr>
      <w:rFonts w:ascii="Times New Roman" w:eastAsia="Times New Roman" w:hAnsi="Times New Roman" w:cs="Times New Roman"/>
      <w:szCs w:val="20"/>
      <w:lang w:eastAsia="ko-KR"/>
    </w:rPr>
  </w:style>
  <w:style w:type="character" w:customStyle="1" w:styleId="BodyTextIndentChar">
    <w:name w:val="Body Text Indent Char"/>
    <w:basedOn w:val="DefaultParagraphFont"/>
    <w:link w:val="BodyTextIndent"/>
    <w:rsid w:val="0028504D"/>
    <w:rPr>
      <w:rFonts w:ascii="Times New Roman" w:eastAsia="Times New Roman" w:hAnsi="Times New Roman" w:cs="Times New Roman"/>
      <w:szCs w:val="20"/>
      <w:lang w:eastAsia="ko-KR"/>
    </w:rPr>
  </w:style>
  <w:style w:type="paragraph" w:styleId="BodyText">
    <w:name w:val="Body Text"/>
    <w:basedOn w:val="Normal"/>
    <w:link w:val="BodyTextChar"/>
    <w:rsid w:val="0028504D"/>
    <w:pPr>
      <w:spacing w:before="0" w:after="0"/>
      <w:jc w:val="both"/>
    </w:pPr>
    <w:rPr>
      <w:rFonts w:ascii="Times New Roman" w:eastAsia="Times New Roman" w:hAnsi="Times New Roman" w:cs="Times New Roman"/>
      <w:sz w:val="22"/>
      <w:szCs w:val="20"/>
      <w:lang w:eastAsia="ko-KR"/>
    </w:rPr>
  </w:style>
  <w:style w:type="character" w:customStyle="1" w:styleId="BodyTextChar">
    <w:name w:val="Body Text Char"/>
    <w:basedOn w:val="DefaultParagraphFont"/>
    <w:link w:val="BodyText"/>
    <w:rsid w:val="0028504D"/>
    <w:rPr>
      <w:rFonts w:ascii="Times New Roman" w:eastAsia="Times New Roman" w:hAnsi="Times New Roman" w:cs="Times New Roman"/>
      <w:sz w:val="22"/>
      <w:szCs w:val="20"/>
      <w:lang w:eastAsia="ko-KR"/>
    </w:rPr>
  </w:style>
  <w:style w:type="paragraph" w:styleId="BalloonText">
    <w:name w:val="Balloon Text"/>
    <w:basedOn w:val="Normal"/>
    <w:link w:val="BalloonTextChar"/>
    <w:uiPriority w:val="99"/>
    <w:semiHidden/>
    <w:unhideWhenUsed/>
    <w:rsid w:val="00286022"/>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6022"/>
    <w:rPr>
      <w:rFonts w:ascii="Lucida Grande" w:hAnsi="Lucida Grande" w:cs="Lucida Grande"/>
      <w:sz w:val="18"/>
      <w:szCs w:val="18"/>
    </w:rPr>
  </w:style>
  <w:style w:type="character" w:styleId="CommentReference">
    <w:name w:val="annotation reference"/>
    <w:basedOn w:val="DefaultParagraphFont"/>
    <w:uiPriority w:val="99"/>
    <w:semiHidden/>
    <w:unhideWhenUsed/>
    <w:rsid w:val="000A122B"/>
    <w:rPr>
      <w:sz w:val="18"/>
      <w:szCs w:val="18"/>
    </w:rPr>
  </w:style>
  <w:style w:type="paragraph" w:styleId="CommentText">
    <w:name w:val="annotation text"/>
    <w:basedOn w:val="Normal"/>
    <w:link w:val="CommentTextChar"/>
    <w:uiPriority w:val="99"/>
    <w:semiHidden/>
    <w:unhideWhenUsed/>
    <w:rsid w:val="000A122B"/>
  </w:style>
  <w:style w:type="character" w:customStyle="1" w:styleId="CommentTextChar">
    <w:name w:val="Comment Text Char"/>
    <w:basedOn w:val="DefaultParagraphFont"/>
    <w:link w:val="CommentText"/>
    <w:uiPriority w:val="99"/>
    <w:semiHidden/>
    <w:rsid w:val="000A122B"/>
  </w:style>
  <w:style w:type="paragraph" w:styleId="CommentSubject">
    <w:name w:val="annotation subject"/>
    <w:basedOn w:val="CommentText"/>
    <w:next w:val="CommentText"/>
    <w:link w:val="CommentSubjectChar"/>
    <w:uiPriority w:val="99"/>
    <w:semiHidden/>
    <w:unhideWhenUsed/>
    <w:rsid w:val="000A122B"/>
    <w:rPr>
      <w:b/>
      <w:bCs/>
      <w:sz w:val="20"/>
      <w:szCs w:val="20"/>
    </w:rPr>
  </w:style>
  <w:style w:type="character" w:customStyle="1" w:styleId="CommentSubjectChar">
    <w:name w:val="Comment Subject Char"/>
    <w:basedOn w:val="CommentTextChar"/>
    <w:link w:val="CommentSubject"/>
    <w:uiPriority w:val="99"/>
    <w:semiHidden/>
    <w:rsid w:val="000A122B"/>
    <w:rPr>
      <w:b/>
      <w:bCs/>
      <w:sz w:val="20"/>
      <w:szCs w:val="20"/>
    </w:rPr>
  </w:style>
  <w:style w:type="paragraph" w:styleId="Revision">
    <w:name w:val="Revision"/>
    <w:hidden/>
    <w:uiPriority w:val="99"/>
    <w:semiHidden/>
    <w:rsid w:val="00506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63072">
      <w:bodyDiv w:val="1"/>
      <w:marLeft w:val="0"/>
      <w:marRight w:val="0"/>
      <w:marTop w:val="0"/>
      <w:marBottom w:val="0"/>
      <w:divBdr>
        <w:top w:val="none" w:sz="0" w:space="0" w:color="auto"/>
        <w:left w:val="none" w:sz="0" w:space="0" w:color="auto"/>
        <w:bottom w:val="none" w:sz="0" w:space="0" w:color="auto"/>
        <w:right w:val="none" w:sz="0" w:space="0" w:color="auto"/>
      </w:divBdr>
    </w:div>
    <w:div w:id="287125071">
      <w:bodyDiv w:val="1"/>
      <w:marLeft w:val="0"/>
      <w:marRight w:val="0"/>
      <w:marTop w:val="0"/>
      <w:marBottom w:val="0"/>
      <w:divBdr>
        <w:top w:val="none" w:sz="0" w:space="0" w:color="auto"/>
        <w:left w:val="none" w:sz="0" w:space="0" w:color="auto"/>
        <w:bottom w:val="none" w:sz="0" w:space="0" w:color="auto"/>
        <w:right w:val="none" w:sz="0" w:space="0" w:color="auto"/>
      </w:divBdr>
    </w:div>
    <w:div w:id="723017879">
      <w:bodyDiv w:val="1"/>
      <w:marLeft w:val="0"/>
      <w:marRight w:val="0"/>
      <w:marTop w:val="0"/>
      <w:marBottom w:val="0"/>
      <w:divBdr>
        <w:top w:val="none" w:sz="0" w:space="0" w:color="auto"/>
        <w:left w:val="none" w:sz="0" w:space="0" w:color="auto"/>
        <w:bottom w:val="none" w:sz="0" w:space="0" w:color="auto"/>
        <w:right w:val="none" w:sz="0" w:space="0" w:color="auto"/>
      </w:divBdr>
    </w:div>
    <w:div w:id="8721169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F56745C-A935-FA45-B410-9271B7A11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2631</Words>
  <Characters>14997</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17593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1</dc:creator>
  <cp:lastModifiedBy>Amy Barrett</cp:lastModifiedBy>
  <cp:revision>3</cp:revision>
  <cp:lastPrinted>2017-03-09T16:07:00Z</cp:lastPrinted>
  <dcterms:created xsi:type="dcterms:W3CDTF">2017-03-17T17:05:00Z</dcterms:created>
  <dcterms:modified xsi:type="dcterms:W3CDTF">2017-03-17T18:42:00Z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